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F49C9A" w14:textId="77777777" w:rsidR="0083760D" w:rsidRPr="00D57877" w:rsidRDefault="00B7383C" w:rsidP="00D57877">
      <w:pPr>
        <w:pStyle w:val="Tekstpodstawowywcity2"/>
        <w:spacing w:after="0" w:line="240" w:lineRule="auto"/>
        <w:contextualSpacing/>
        <w:jc w:val="center"/>
        <w:rPr>
          <w:rFonts w:ascii="Calibri" w:hAnsi="Calibri"/>
          <w:b/>
        </w:rPr>
      </w:pPr>
      <w:r w:rsidRPr="00D57877">
        <w:rPr>
          <w:rFonts w:ascii="Calibri" w:hAnsi="Calibri"/>
          <w:b/>
        </w:rPr>
        <w:t>Polityka prywatności</w:t>
      </w:r>
    </w:p>
    <w:p w14:paraId="3C28AD1E" w14:textId="77777777" w:rsidR="00A94DA0" w:rsidRPr="00D57877" w:rsidRDefault="00A94DA0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  <w:spacing w:val="-6"/>
          <w:shd w:val="clear" w:color="auto" w:fill="FFFFFF"/>
        </w:rPr>
      </w:pPr>
    </w:p>
    <w:p w14:paraId="6BA3FD66" w14:textId="586CE3A2" w:rsidR="005A75BD" w:rsidRPr="00D57877" w:rsidRDefault="006E5AFF" w:rsidP="00D57877">
      <w:pPr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hAnsi="Calibri"/>
          <w:spacing w:val="-6"/>
          <w:shd w:val="clear" w:color="auto" w:fill="FFFFFF"/>
        </w:rPr>
        <w:t>W</w:t>
      </w:r>
      <w:r w:rsidR="005A75BD" w:rsidRPr="00D57877">
        <w:rPr>
          <w:rFonts w:ascii="Calibri" w:hAnsi="Calibri"/>
          <w:spacing w:val="-6"/>
          <w:shd w:val="clear" w:color="auto" w:fill="FFFFFF"/>
        </w:rPr>
        <w:t xml:space="preserve"> f</w:t>
      </w:r>
      <w:r w:rsidR="00670CDD" w:rsidRPr="00D57877">
        <w:rPr>
          <w:rFonts w:ascii="Calibri" w:hAnsi="Calibri"/>
          <w:spacing w:val="-6"/>
          <w:shd w:val="clear" w:color="auto" w:fill="FFFFFF"/>
        </w:rPr>
        <w:t>undacj</w:t>
      </w:r>
      <w:r w:rsidRPr="00D57877">
        <w:rPr>
          <w:rFonts w:ascii="Calibri" w:hAnsi="Calibri"/>
          <w:spacing w:val="-6"/>
          <w:shd w:val="clear" w:color="auto" w:fill="FFFFFF"/>
        </w:rPr>
        <w:t>i</w:t>
      </w:r>
      <w:r w:rsidR="00670CDD" w:rsidRPr="00D57877">
        <w:rPr>
          <w:rFonts w:ascii="Calibri" w:hAnsi="Calibri"/>
          <w:spacing w:val="-6"/>
          <w:shd w:val="clear" w:color="auto" w:fill="FFFFFF"/>
        </w:rPr>
        <w:t xml:space="preserve"> </w:t>
      </w:r>
      <w:proofErr w:type="spellStart"/>
      <w:r w:rsidR="00F67758">
        <w:rPr>
          <w:rFonts w:ascii="Calibri" w:hAnsi="Calibri"/>
          <w:spacing w:val="-6"/>
          <w:shd w:val="clear" w:color="auto" w:fill="FFFFFF"/>
        </w:rPr>
        <w:t>OpenStax</w:t>
      </w:r>
      <w:proofErr w:type="spellEnd"/>
      <w:r w:rsidR="00F67758">
        <w:rPr>
          <w:rFonts w:ascii="Calibri" w:hAnsi="Calibri"/>
          <w:spacing w:val="-6"/>
          <w:shd w:val="clear" w:color="auto" w:fill="FFFFFF"/>
        </w:rPr>
        <w:t xml:space="preserve"> Poland</w:t>
      </w:r>
      <w:r w:rsidR="00670CDD" w:rsidRPr="00D57877">
        <w:rPr>
          <w:rFonts w:ascii="Calibri" w:hAnsi="Calibri"/>
          <w:spacing w:val="-6"/>
          <w:shd w:val="clear" w:color="auto" w:fill="FFFFFF"/>
        </w:rPr>
        <w:t xml:space="preserve"> wie</w:t>
      </w:r>
      <w:r w:rsidR="005A75BD" w:rsidRPr="00D57877">
        <w:rPr>
          <w:rFonts w:ascii="Calibri" w:hAnsi="Calibri"/>
          <w:spacing w:val="-6"/>
          <w:shd w:val="clear" w:color="auto" w:fill="FFFFFF"/>
        </w:rPr>
        <w:t>my</w:t>
      </w:r>
      <w:r w:rsidR="00670CDD" w:rsidRPr="00D57877">
        <w:rPr>
          <w:rFonts w:ascii="Calibri" w:hAnsi="Calibri"/>
          <w:spacing w:val="-6"/>
          <w:shd w:val="clear" w:color="auto" w:fill="FFFFFF"/>
        </w:rPr>
        <w:t xml:space="preserve">, że prywatność to bardzo ważna kwestia. Dlatego </w:t>
      </w:r>
      <w:r w:rsidR="00670CDD" w:rsidRPr="00D57877">
        <w:rPr>
          <w:rFonts w:ascii="Calibri" w:eastAsia="Times New Roman" w:hAnsi="Calibri" w:cs="Arial"/>
          <w:lang w:eastAsia="pl-PL"/>
        </w:rPr>
        <w:t>zobowiązuje</w:t>
      </w:r>
      <w:r w:rsidR="005A75BD" w:rsidRPr="00D57877">
        <w:rPr>
          <w:rFonts w:ascii="Calibri" w:eastAsia="Times New Roman" w:hAnsi="Calibri" w:cs="Arial"/>
          <w:lang w:eastAsia="pl-PL"/>
        </w:rPr>
        <w:t>my</w:t>
      </w:r>
      <w:r w:rsidR="00670CDD" w:rsidRPr="00D57877">
        <w:rPr>
          <w:rFonts w:ascii="Calibri" w:eastAsia="Times New Roman" w:hAnsi="Calibri" w:cs="Arial"/>
          <w:lang w:eastAsia="pl-PL"/>
        </w:rPr>
        <w:t xml:space="preserve"> się do szanowania </w:t>
      </w:r>
      <w:r w:rsidR="005A75BD" w:rsidRPr="00D57877">
        <w:rPr>
          <w:rFonts w:ascii="Calibri" w:eastAsia="Times New Roman" w:hAnsi="Calibri" w:cs="Arial"/>
          <w:lang w:eastAsia="pl-PL"/>
        </w:rPr>
        <w:t xml:space="preserve">Twojej </w:t>
      </w:r>
      <w:r w:rsidR="00670CDD" w:rsidRPr="00D57877">
        <w:rPr>
          <w:rFonts w:ascii="Calibri" w:eastAsia="Times New Roman" w:hAnsi="Calibri" w:cs="Arial"/>
          <w:lang w:eastAsia="pl-PL"/>
        </w:rPr>
        <w:t>prywatności w Internecie oraz do</w:t>
      </w:r>
      <w:r w:rsidR="005A75BD" w:rsidRPr="00D57877">
        <w:rPr>
          <w:rFonts w:ascii="Calibri" w:eastAsia="Times New Roman" w:hAnsi="Calibri" w:cs="Arial"/>
          <w:lang w:eastAsia="pl-PL"/>
        </w:rPr>
        <w:t>łożymy</w:t>
      </w:r>
      <w:r w:rsidR="00670CDD" w:rsidRPr="00D57877">
        <w:rPr>
          <w:rFonts w:ascii="Calibri" w:eastAsia="Times New Roman" w:hAnsi="Calibri" w:cs="Arial"/>
          <w:lang w:eastAsia="pl-PL"/>
        </w:rPr>
        <w:t xml:space="preserve"> wszelkich starań, aby zapewnić </w:t>
      </w:r>
      <w:r w:rsidRPr="00D57877">
        <w:rPr>
          <w:rFonts w:ascii="Calibri" w:eastAsia="Times New Roman" w:hAnsi="Calibri" w:cs="Arial"/>
          <w:lang w:eastAsia="pl-PL"/>
        </w:rPr>
        <w:t xml:space="preserve">Ci </w:t>
      </w:r>
      <w:r w:rsidR="00670CDD" w:rsidRPr="00D57877">
        <w:rPr>
          <w:rFonts w:ascii="Calibri" w:eastAsia="Times New Roman" w:hAnsi="Calibri" w:cs="Arial"/>
          <w:lang w:eastAsia="pl-PL"/>
        </w:rPr>
        <w:t>właściwą</w:t>
      </w:r>
      <w:r w:rsidRPr="00D57877">
        <w:rPr>
          <w:rFonts w:ascii="Calibri" w:eastAsia="Times New Roman" w:hAnsi="Calibri" w:cs="Arial"/>
          <w:lang w:eastAsia="pl-PL"/>
        </w:rPr>
        <w:t xml:space="preserve"> </w:t>
      </w:r>
      <w:r w:rsidR="00670CDD" w:rsidRPr="00D57877">
        <w:rPr>
          <w:rFonts w:ascii="Calibri" w:eastAsia="Times New Roman" w:hAnsi="Calibri" w:cs="Arial"/>
          <w:lang w:eastAsia="pl-PL"/>
        </w:rPr>
        <w:t xml:space="preserve">ochronę </w:t>
      </w:r>
      <w:r w:rsidRPr="00D57877">
        <w:rPr>
          <w:rFonts w:ascii="Calibri" w:eastAsia="Times New Roman" w:hAnsi="Calibri" w:cs="Arial"/>
          <w:lang w:eastAsia="pl-PL"/>
        </w:rPr>
        <w:t>podczas korzystania z naszych usług.</w:t>
      </w:r>
    </w:p>
    <w:p w14:paraId="732E8D66" w14:textId="77777777" w:rsidR="00CD7175" w:rsidRPr="00D57877" w:rsidRDefault="00CD7175" w:rsidP="00D57877">
      <w:pPr>
        <w:spacing w:after="0" w:line="240" w:lineRule="auto"/>
        <w:contextualSpacing/>
        <w:jc w:val="both"/>
        <w:rPr>
          <w:rFonts w:ascii="Calibri" w:hAnsi="Calibri"/>
        </w:rPr>
      </w:pPr>
    </w:p>
    <w:p w14:paraId="4A811AC6" w14:textId="5BEBB65B" w:rsidR="005A75BD" w:rsidRPr="00D57877" w:rsidRDefault="005A75BD" w:rsidP="00D57877">
      <w:p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W razie jakichkolwiek wątpliwości związanych z polityką prywatności w każdej chwili możesz skontaktować się z nami, wysy</w:t>
      </w:r>
      <w:r w:rsidR="005F73A0">
        <w:rPr>
          <w:rFonts w:ascii="Calibri" w:hAnsi="Calibri"/>
        </w:rPr>
        <w:t xml:space="preserve">łając wiadomość na adres </w:t>
      </w:r>
      <w:hyperlink r:id="rId8" w:history="1">
        <w:r w:rsidR="0062099D" w:rsidRPr="002E616E">
          <w:rPr>
            <w:rStyle w:val="Hipercze"/>
          </w:rPr>
          <w:t>rodo@openstax.pl</w:t>
        </w:r>
      </w:hyperlink>
      <w:r w:rsidR="003825F0" w:rsidRPr="00842157">
        <w:rPr>
          <w:rStyle w:val="Odwoaniedokomentarza"/>
          <w:sz w:val="22"/>
          <w:szCs w:val="22"/>
        </w:rPr>
        <w:t xml:space="preserve"> </w:t>
      </w:r>
      <w:r w:rsidRPr="00D57877">
        <w:rPr>
          <w:rFonts w:ascii="Calibri" w:hAnsi="Calibri"/>
        </w:rPr>
        <w:t>lub listownie na adres</w:t>
      </w:r>
      <w:r w:rsidR="003825F0">
        <w:rPr>
          <w:rFonts w:ascii="Calibri" w:hAnsi="Calibri"/>
        </w:rPr>
        <w:t xml:space="preserve"> </w:t>
      </w:r>
      <w:proofErr w:type="spellStart"/>
      <w:r w:rsidR="00F67758">
        <w:rPr>
          <w:rFonts w:ascii="Calibri" w:hAnsi="Calibri"/>
        </w:rPr>
        <w:t>OpenStax</w:t>
      </w:r>
      <w:proofErr w:type="spellEnd"/>
      <w:r w:rsidR="00F67758">
        <w:rPr>
          <w:rFonts w:ascii="Calibri" w:hAnsi="Calibri"/>
        </w:rPr>
        <w:t xml:space="preserve"> Poland</w:t>
      </w:r>
      <w:r w:rsidRPr="00D57877">
        <w:rPr>
          <w:rFonts w:ascii="Calibri" w:hAnsi="Calibri"/>
        </w:rPr>
        <w:t>, ul. Grzybowska 5</w:t>
      </w:r>
      <w:r w:rsidR="003825F0">
        <w:rPr>
          <w:rFonts w:ascii="Calibri" w:hAnsi="Calibri"/>
        </w:rPr>
        <w:t>A</w:t>
      </w:r>
      <w:r w:rsidRPr="00D57877">
        <w:rPr>
          <w:rFonts w:ascii="Calibri" w:hAnsi="Calibri"/>
        </w:rPr>
        <w:t>, 00-132 Warszawa.</w:t>
      </w:r>
    </w:p>
    <w:p w14:paraId="1DDA66B1" w14:textId="77777777" w:rsidR="0091376A" w:rsidRPr="00D57877" w:rsidRDefault="0091376A" w:rsidP="00D57877">
      <w:pPr>
        <w:spacing w:after="0" w:line="240" w:lineRule="auto"/>
        <w:contextualSpacing/>
        <w:jc w:val="both"/>
        <w:rPr>
          <w:rFonts w:ascii="Calibri" w:hAnsi="Calibri"/>
        </w:rPr>
      </w:pPr>
    </w:p>
    <w:p w14:paraId="2AA2D8A4" w14:textId="27905345" w:rsidR="005A75BD" w:rsidRPr="00701C62" w:rsidRDefault="006E5AFF" w:rsidP="00D57877">
      <w:pPr>
        <w:pStyle w:val="Nagwek2"/>
        <w:spacing w:beforeAutospacing="0" w:after="0" w:afterAutospacing="0"/>
        <w:contextualSpacing/>
        <w:jc w:val="both"/>
        <w:rPr>
          <w:rFonts w:ascii="Calibri" w:hAnsi="Calibri"/>
          <w:sz w:val="22"/>
          <w:szCs w:val="22"/>
          <w:u w:val="single"/>
        </w:rPr>
      </w:pPr>
      <w:r w:rsidRPr="00701C62">
        <w:rPr>
          <w:rFonts w:ascii="Calibri" w:hAnsi="Calibri"/>
          <w:sz w:val="22"/>
          <w:szCs w:val="22"/>
          <w:u w:val="single"/>
        </w:rPr>
        <w:t>Najważniejsze</w:t>
      </w:r>
      <w:r w:rsidR="005A75BD" w:rsidRPr="00701C62">
        <w:rPr>
          <w:rFonts w:ascii="Calibri" w:hAnsi="Calibri"/>
          <w:sz w:val="22"/>
          <w:szCs w:val="22"/>
          <w:u w:val="single"/>
        </w:rPr>
        <w:t xml:space="preserve"> zasady dotyczące ochrony prywatności</w:t>
      </w:r>
    </w:p>
    <w:p w14:paraId="445DE498" w14:textId="360D49F2" w:rsidR="005A75BD" w:rsidRPr="00D57877" w:rsidRDefault="00911472" w:rsidP="00D5787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Korzystając z naszego Serwisu, w</w:t>
      </w:r>
      <w:r w:rsidR="005A75BD" w:rsidRPr="00D57877">
        <w:rPr>
          <w:rFonts w:ascii="Calibri" w:hAnsi="Calibri"/>
        </w:rPr>
        <w:t>ypełniając formularz kontaktowy</w:t>
      </w:r>
      <w:r w:rsidR="003825F0">
        <w:rPr>
          <w:rFonts w:ascii="Calibri" w:hAnsi="Calibri"/>
        </w:rPr>
        <w:t xml:space="preserve">, newsletter </w:t>
      </w:r>
      <w:r w:rsidR="005A75BD" w:rsidRPr="00D57877">
        <w:rPr>
          <w:rFonts w:ascii="Calibri" w:hAnsi="Calibri"/>
        </w:rPr>
        <w:t>lub kontaktując się z nami w</w:t>
      </w:r>
      <w:r w:rsidRPr="00D57877">
        <w:rPr>
          <w:rFonts w:ascii="Calibri" w:hAnsi="Calibri"/>
        </w:rPr>
        <w:t> </w:t>
      </w:r>
      <w:r w:rsidR="005A75BD" w:rsidRPr="00D57877">
        <w:rPr>
          <w:rFonts w:ascii="Calibri" w:hAnsi="Calibri"/>
        </w:rPr>
        <w:t xml:space="preserve">inny sposób, przekazujesz nam swoje dane osobowe, a my gwarantujemy Ci, że Twoje dane pozostaną poufne i bezpieczne. </w:t>
      </w:r>
    </w:p>
    <w:p w14:paraId="61176CF7" w14:textId="140DEFD0" w:rsidR="005A75BD" w:rsidRPr="00D57877" w:rsidRDefault="005A75BD" w:rsidP="00D5787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Powierzamy przetwarzanie danych osobowych tylko sprawdzonym i zaufanym podmiotom świadczącym usługi związane z przetwarzaniem danych osobowych.</w:t>
      </w:r>
    </w:p>
    <w:p w14:paraId="75B5B050" w14:textId="67540ED7" w:rsidR="00911472" w:rsidRPr="00D57877" w:rsidRDefault="00911472" w:rsidP="00D5787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 xml:space="preserve">Przetwarzamy dane osobowe zgodnie z wytycznymi z </w:t>
      </w:r>
      <w:r w:rsidRPr="00D57877">
        <w:rPr>
          <w:rFonts w:ascii="Calibri" w:hAnsi="Calibri"/>
        </w:rPr>
        <w:t>Rozporządzenia Parlamentu Europejskiego Rady (UE) 2016/679 z dnia 27 kwietnia 2016 r. w sprawie ochrony osób fizycznych w związku z przetwarzaniem danych osobowych i w sprawie swobodnego przepływu takich danych oraz uchylenia dyrektywy 95/46/WE (ogólne rozporządzenie o</w:t>
      </w:r>
      <w:r w:rsidR="008C60E3" w:rsidRPr="00D57877">
        <w:rPr>
          <w:rFonts w:ascii="Calibri" w:hAnsi="Calibri"/>
        </w:rPr>
        <w:t> </w:t>
      </w:r>
      <w:r w:rsidRPr="00D57877">
        <w:rPr>
          <w:rFonts w:ascii="Calibri" w:hAnsi="Calibri"/>
        </w:rPr>
        <w:t>danych), zwanego „</w:t>
      </w:r>
      <w:proofErr w:type="gramStart"/>
      <w:r w:rsidRPr="00D57877">
        <w:rPr>
          <w:rFonts w:ascii="Calibri" w:hAnsi="Calibri"/>
        </w:rPr>
        <w:t>RODO“</w:t>
      </w:r>
      <w:proofErr w:type="gramEnd"/>
      <w:r w:rsidRPr="00D57877">
        <w:rPr>
          <w:rFonts w:ascii="Calibri" w:hAnsi="Calibri"/>
        </w:rPr>
        <w:t>.</w:t>
      </w:r>
    </w:p>
    <w:p w14:paraId="1C5D68B7" w14:textId="36DA9DF5" w:rsidR="00D57877" w:rsidRPr="00D57877" w:rsidRDefault="00D57877" w:rsidP="00271B6F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Times New Roman"/>
          <w:lang w:eastAsia="pl-PL"/>
        </w:rPr>
        <w:t xml:space="preserve">Zapewniamy możliwość korzystania z funkcji społecznościowych, takich jak udostępnianie treści w serwisach społecznościowych oraz subskrypcja profilu społecznościowego. </w:t>
      </w:r>
      <w:r w:rsidR="00271B6F">
        <w:rPr>
          <w:rFonts w:ascii="Calibri" w:eastAsia="Times New Roman" w:hAnsi="Calibri" w:cs="Times New Roman"/>
          <w:lang w:eastAsia="pl-PL"/>
        </w:rPr>
        <w:t>Korzystanie z</w:t>
      </w:r>
      <w:r w:rsidR="00271B6F" w:rsidRPr="00271B6F">
        <w:rPr>
          <w:rFonts w:ascii="Calibri" w:eastAsia="Times New Roman" w:hAnsi="Calibri" w:cs="Times New Roman"/>
          <w:lang w:eastAsia="pl-PL"/>
        </w:rPr>
        <w:t xml:space="preserve"> zewnętrznych usługodawców nie podlega Polityce Prywatności fundacji </w:t>
      </w:r>
      <w:proofErr w:type="spellStart"/>
      <w:r w:rsidR="003825F0">
        <w:rPr>
          <w:rFonts w:ascii="Calibri" w:eastAsia="Times New Roman" w:hAnsi="Calibri" w:cs="Times New Roman"/>
          <w:lang w:eastAsia="pl-PL"/>
        </w:rPr>
        <w:t>OpenStax</w:t>
      </w:r>
      <w:proofErr w:type="spellEnd"/>
      <w:r w:rsidR="003825F0">
        <w:rPr>
          <w:rFonts w:ascii="Calibri" w:eastAsia="Times New Roman" w:hAnsi="Calibri" w:cs="Times New Roman"/>
          <w:lang w:eastAsia="pl-PL"/>
        </w:rPr>
        <w:t xml:space="preserve"> Poland</w:t>
      </w:r>
      <w:r w:rsidR="00271B6F">
        <w:rPr>
          <w:rFonts w:ascii="Calibri" w:eastAsia="Times New Roman" w:hAnsi="Calibri" w:cs="Times New Roman"/>
          <w:lang w:eastAsia="pl-PL"/>
        </w:rPr>
        <w:t>.</w:t>
      </w:r>
    </w:p>
    <w:p w14:paraId="1F934455" w14:textId="2130115B" w:rsidR="00D57877" w:rsidRPr="00D57877" w:rsidRDefault="00D57877" w:rsidP="00D5787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Times New Roman"/>
          <w:lang w:eastAsia="pl-PL"/>
        </w:rPr>
        <w:t xml:space="preserve">Wykorzystujemy pliki </w:t>
      </w:r>
      <w:proofErr w:type="spellStart"/>
      <w:r w:rsidRPr="00D57877">
        <w:rPr>
          <w:rFonts w:ascii="Calibri" w:eastAsia="Times New Roman" w:hAnsi="Calibri" w:cs="Times New Roman"/>
          <w:lang w:eastAsia="pl-PL"/>
        </w:rPr>
        <w:t>cookies</w:t>
      </w:r>
      <w:proofErr w:type="spellEnd"/>
      <w:r w:rsidRPr="00D57877">
        <w:rPr>
          <w:rFonts w:ascii="Calibri" w:eastAsia="Times New Roman" w:hAnsi="Calibri" w:cs="Times New Roman"/>
          <w:lang w:eastAsia="pl-PL"/>
        </w:rPr>
        <w:t xml:space="preserve"> własne w celu prawidłowego działania stron</w:t>
      </w:r>
      <w:r>
        <w:rPr>
          <w:rFonts w:ascii="Calibri" w:eastAsia="Times New Roman" w:hAnsi="Calibri" w:cs="Times New Roman"/>
          <w:lang w:eastAsia="pl-PL"/>
        </w:rPr>
        <w:t>.</w:t>
      </w:r>
    </w:p>
    <w:p w14:paraId="1C852981" w14:textId="77777777" w:rsidR="004F0D8F" w:rsidRPr="00D57877" w:rsidRDefault="004F0D8F" w:rsidP="00D57877">
      <w:pPr>
        <w:spacing w:after="0" w:line="240" w:lineRule="auto"/>
        <w:ind w:left="720"/>
        <w:contextualSpacing/>
        <w:jc w:val="both"/>
        <w:rPr>
          <w:rFonts w:ascii="Calibri" w:hAnsi="Calibri"/>
        </w:rPr>
      </w:pPr>
    </w:p>
    <w:p w14:paraId="4A221621" w14:textId="0109B928" w:rsidR="004F0D8F" w:rsidRPr="00D57877" w:rsidRDefault="004F0D8F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  <w:b/>
          <w:u w:val="single"/>
        </w:rPr>
      </w:pPr>
      <w:r w:rsidRPr="00D57877">
        <w:rPr>
          <w:rFonts w:ascii="Calibri" w:hAnsi="Calibri"/>
          <w:b/>
          <w:u w:val="single"/>
        </w:rPr>
        <w:t>Administrator danych osobowych</w:t>
      </w:r>
    </w:p>
    <w:p w14:paraId="67E2E437" w14:textId="08BBDD99" w:rsidR="00911472" w:rsidRPr="00D57877" w:rsidRDefault="005F73A0" w:rsidP="008D54B7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Calibri" w:hAnsi="Calibri"/>
        </w:rPr>
      </w:pPr>
      <w:r>
        <w:rPr>
          <w:rFonts w:ascii="Calibri" w:eastAsia="Times New Roman" w:hAnsi="Calibri" w:cs="Arial"/>
          <w:lang w:eastAsia="pl-PL"/>
        </w:rPr>
        <w:t xml:space="preserve">Fundacja </w:t>
      </w:r>
      <w:proofErr w:type="spellStart"/>
      <w:r w:rsidR="00F67758">
        <w:rPr>
          <w:rFonts w:ascii="Calibri" w:eastAsia="Times New Roman" w:hAnsi="Calibri" w:cs="Arial"/>
          <w:lang w:eastAsia="pl-PL"/>
        </w:rPr>
        <w:t>OpenStax</w:t>
      </w:r>
      <w:proofErr w:type="spellEnd"/>
      <w:r w:rsidR="00F67758">
        <w:rPr>
          <w:rFonts w:ascii="Calibri" w:eastAsia="Times New Roman" w:hAnsi="Calibri" w:cs="Arial"/>
          <w:lang w:eastAsia="pl-PL"/>
        </w:rPr>
        <w:t xml:space="preserve"> Poland</w:t>
      </w:r>
      <w:r w:rsidR="00670CDD" w:rsidRPr="00D57877">
        <w:rPr>
          <w:rFonts w:ascii="Calibri" w:eastAsia="Times New Roman" w:hAnsi="Calibri" w:cs="Arial"/>
          <w:lang w:eastAsia="pl-PL"/>
        </w:rPr>
        <w:t xml:space="preserve">, </w:t>
      </w:r>
      <w:r w:rsidR="00670CDD" w:rsidRPr="00D57877">
        <w:rPr>
          <w:rFonts w:ascii="Calibri" w:hAnsi="Calibri"/>
        </w:rPr>
        <w:t xml:space="preserve">z siedzibą w Warszawie przy ul. Grzybowskiej 5A, wpisaną do rejestru </w:t>
      </w:r>
      <w:r w:rsidR="005522E9" w:rsidRPr="00D57877">
        <w:rPr>
          <w:rFonts w:ascii="Calibri" w:hAnsi="Calibri"/>
        </w:rPr>
        <w:t>stowarzyszeń, innych organizacji społecznych i</w:t>
      </w:r>
      <w:r w:rsidR="008C60E3" w:rsidRPr="00D57877">
        <w:rPr>
          <w:rFonts w:ascii="Calibri" w:hAnsi="Calibri"/>
        </w:rPr>
        <w:t> </w:t>
      </w:r>
      <w:r w:rsidR="005522E9" w:rsidRPr="00D57877">
        <w:rPr>
          <w:rFonts w:ascii="Calibri" w:hAnsi="Calibri"/>
        </w:rPr>
        <w:t>zawodowych, fundacji oraz samodzielnych publicznych zakładów opieki zdrowotnej</w:t>
      </w:r>
      <w:r w:rsidR="00670CDD" w:rsidRPr="00D57877">
        <w:rPr>
          <w:rFonts w:ascii="Calibri" w:hAnsi="Calibri"/>
        </w:rPr>
        <w:t xml:space="preserve"> prowadzonego przez Sąd Rejonowy dla m.st. Warszawy, XII Wydział Gospodarczy Krajowego Rejestru Sądowego pod numerem</w:t>
      </w:r>
      <w:r w:rsidRPr="005F73A0">
        <w:t xml:space="preserve"> </w:t>
      </w:r>
      <w:r w:rsidRPr="005F73A0">
        <w:rPr>
          <w:rFonts w:ascii="Calibri" w:hAnsi="Calibri"/>
        </w:rPr>
        <w:t>KRS</w:t>
      </w:r>
      <w:r>
        <w:rPr>
          <w:rFonts w:ascii="Calibri" w:hAnsi="Calibri"/>
        </w:rPr>
        <w:t xml:space="preserve"> </w:t>
      </w:r>
      <w:r w:rsidR="008D54B7" w:rsidRPr="008D54B7">
        <w:rPr>
          <w:rFonts w:ascii="Calibri" w:hAnsi="Calibri"/>
        </w:rPr>
        <w:t>0000738271</w:t>
      </w:r>
      <w:r w:rsidR="00670CDD" w:rsidRPr="00D57877">
        <w:rPr>
          <w:rFonts w:ascii="Calibri" w:hAnsi="Calibri"/>
        </w:rPr>
        <w:t xml:space="preserve">, zwana dalej </w:t>
      </w:r>
      <w:r w:rsidR="00DB6711" w:rsidRPr="00D57877">
        <w:rPr>
          <w:rFonts w:ascii="Calibri" w:hAnsi="Calibri"/>
        </w:rPr>
        <w:t>„</w:t>
      </w:r>
      <w:r w:rsidR="00670CDD" w:rsidRPr="00D57877">
        <w:rPr>
          <w:rFonts w:ascii="Calibri" w:hAnsi="Calibri"/>
        </w:rPr>
        <w:t>Fundacją</w:t>
      </w:r>
      <w:r w:rsidR="00DB6711" w:rsidRPr="00D57877">
        <w:rPr>
          <w:rFonts w:ascii="Calibri" w:hAnsi="Calibri"/>
        </w:rPr>
        <w:t>”</w:t>
      </w:r>
      <w:r w:rsidR="00670CDD" w:rsidRPr="00D57877">
        <w:rPr>
          <w:rFonts w:ascii="Calibri" w:hAnsi="Calibri"/>
        </w:rPr>
        <w:t>, jest operatorem serwisu</w:t>
      </w:r>
      <w:r w:rsidRPr="005F73A0">
        <w:t xml:space="preserve"> </w:t>
      </w:r>
      <w:r>
        <w:rPr>
          <w:rFonts w:ascii="Calibri" w:hAnsi="Calibri"/>
        </w:rPr>
        <w:t>www.</w:t>
      </w:r>
      <w:r w:rsidR="00F67758" w:rsidRPr="00F67758">
        <w:rPr>
          <w:rFonts w:ascii="Calibri" w:hAnsi="Calibri"/>
        </w:rPr>
        <w:t>openstax.pl</w:t>
      </w:r>
      <w:r w:rsidR="00670CDD" w:rsidRPr="00D57877">
        <w:rPr>
          <w:rFonts w:ascii="Calibri" w:hAnsi="Calibri"/>
        </w:rPr>
        <w:t>, zwanego danej Serwisem, i jednocześnie Administratorem danych osobowych Użytkowników, gromadzonych w trakcie korzystania przez</w:t>
      </w:r>
      <w:r w:rsidR="003825F0">
        <w:rPr>
          <w:rFonts w:ascii="Calibri" w:hAnsi="Calibri"/>
        </w:rPr>
        <w:t xml:space="preserve"> nich</w:t>
      </w:r>
      <w:r w:rsidR="00670CDD" w:rsidRPr="00D57877">
        <w:rPr>
          <w:rFonts w:ascii="Calibri" w:hAnsi="Calibri"/>
        </w:rPr>
        <w:t xml:space="preserve"> z Serwisu. </w:t>
      </w:r>
    </w:p>
    <w:p w14:paraId="6EB5FE19" w14:textId="77777777" w:rsidR="00652760" w:rsidRPr="00D57877" w:rsidRDefault="00652760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  <w:b/>
        </w:rPr>
      </w:pPr>
    </w:p>
    <w:p w14:paraId="3CDCC501" w14:textId="409A5EFB" w:rsidR="004F0D8F" w:rsidRPr="00D57877" w:rsidRDefault="004F0D8F" w:rsidP="00D57877">
      <w:p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u w:val="single"/>
          <w:lang w:eastAsia="pl-PL"/>
        </w:rPr>
      </w:pPr>
      <w:r w:rsidRPr="00D57877">
        <w:rPr>
          <w:rFonts w:ascii="Calibri" w:hAnsi="Calibri"/>
          <w:b/>
          <w:u w:val="single"/>
        </w:rPr>
        <w:t>Cele</w:t>
      </w:r>
      <w:r w:rsidR="00911472" w:rsidRPr="00D57877">
        <w:rPr>
          <w:rFonts w:ascii="Calibri" w:hAnsi="Calibri"/>
          <w:b/>
          <w:u w:val="single"/>
        </w:rPr>
        <w:t xml:space="preserve"> oraz</w:t>
      </w:r>
      <w:r w:rsidRPr="00D57877">
        <w:rPr>
          <w:rFonts w:ascii="Calibri" w:hAnsi="Calibri"/>
          <w:b/>
          <w:u w:val="single"/>
        </w:rPr>
        <w:t xml:space="preserve"> okres przetwarzania danych osobowych</w:t>
      </w:r>
    </w:p>
    <w:p w14:paraId="34C54119" w14:textId="30BEE5FA" w:rsidR="00CD7175" w:rsidRPr="00D57877" w:rsidRDefault="00911472" w:rsidP="00D57877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P</w:t>
      </w:r>
      <w:r w:rsidR="00670CDD" w:rsidRPr="00D57877">
        <w:rPr>
          <w:rFonts w:ascii="Calibri" w:eastAsia="Times New Roman" w:hAnsi="Calibri" w:cs="Arial"/>
          <w:lang w:eastAsia="pl-PL"/>
        </w:rPr>
        <w:t>rzetwarza</w:t>
      </w:r>
      <w:r w:rsidRPr="00D57877">
        <w:rPr>
          <w:rFonts w:ascii="Calibri" w:eastAsia="Times New Roman" w:hAnsi="Calibri" w:cs="Arial"/>
          <w:lang w:eastAsia="pl-PL"/>
        </w:rPr>
        <w:t xml:space="preserve">my Twoje </w:t>
      </w:r>
      <w:r w:rsidR="00CD7175" w:rsidRPr="00D57877">
        <w:rPr>
          <w:rFonts w:ascii="Calibri" w:eastAsia="Times New Roman" w:hAnsi="Calibri" w:cs="Arial"/>
          <w:lang w:eastAsia="pl-PL"/>
        </w:rPr>
        <w:t>dane osobowe z</w:t>
      </w:r>
      <w:r w:rsidR="00CD7175" w:rsidRPr="00D57877">
        <w:rPr>
          <w:rFonts w:ascii="Calibri" w:hAnsi="Calibri"/>
        </w:rPr>
        <w:t>godnie z art. 6 RODO ust. 1 pkt b,</w:t>
      </w:r>
      <w:r w:rsidR="003825F0">
        <w:rPr>
          <w:rFonts w:ascii="Calibri" w:hAnsi="Calibri"/>
        </w:rPr>
        <w:t xml:space="preserve"> </w:t>
      </w:r>
      <w:r w:rsidR="00CD7175" w:rsidRPr="00D57877">
        <w:rPr>
          <w:rFonts w:ascii="Calibri" w:hAnsi="Calibri"/>
        </w:rPr>
        <w:t>c,</w:t>
      </w:r>
      <w:r w:rsidR="003825F0">
        <w:rPr>
          <w:rFonts w:ascii="Calibri" w:hAnsi="Calibri"/>
        </w:rPr>
        <w:t xml:space="preserve"> </w:t>
      </w:r>
      <w:r w:rsidR="00CD7175" w:rsidRPr="00D57877">
        <w:rPr>
          <w:rFonts w:ascii="Calibri" w:hAnsi="Calibri"/>
        </w:rPr>
        <w:t>f (w odniesieniu do niżej wymienionych punktów):</w:t>
      </w:r>
    </w:p>
    <w:p w14:paraId="224A5F2D" w14:textId="12C49F05" w:rsidR="001964FC" w:rsidRPr="00D57877" w:rsidRDefault="001964FC" w:rsidP="00162369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b/>
          <w:highlight w:val="white"/>
        </w:rPr>
        <w:t>Korzystanie z Serwisu</w:t>
      </w:r>
      <w:r w:rsidRPr="00D57877">
        <w:rPr>
          <w:rFonts w:ascii="Calibri" w:hAnsi="Calibri"/>
          <w:highlight w:val="white"/>
        </w:rPr>
        <w:t xml:space="preserve"> </w:t>
      </w:r>
      <w:r w:rsidR="003D40EF" w:rsidRPr="00D57877">
        <w:rPr>
          <w:rFonts w:ascii="Calibri" w:hAnsi="Calibri"/>
          <w:highlight w:val="white"/>
        </w:rPr>
        <w:t>–</w:t>
      </w:r>
      <w:r w:rsidRPr="00D57877">
        <w:rPr>
          <w:rFonts w:ascii="Calibri" w:hAnsi="Calibri"/>
          <w:highlight w:val="white"/>
        </w:rPr>
        <w:t xml:space="preserve"> </w:t>
      </w:r>
      <w:r w:rsidR="003D40EF" w:rsidRPr="00D57877">
        <w:rPr>
          <w:rFonts w:ascii="Calibri" w:hAnsi="Calibri"/>
          <w:highlight w:val="white"/>
        </w:rPr>
        <w:t xml:space="preserve">gromadzimy Twoje dane – takie jak adres IP, </w:t>
      </w:r>
      <w:r w:rsidR="003825F0">
        <w:rPr>
          <w:rFonts w:ascii="Calibri" w:hAnsi="Calibri"/>
          <w:highlight w:val="white"/>
        </w:rPr>
        <w:t>termin</w:t>
      </w:r>
      <w:r w:rsidR="003825F0" w:rsidRPr="00D57877">
        <w:rPr>
          <w:rFonts w:ascii="Calibri" w:hAnsi="Calibri"/>
          <w:highlight w:val="white"/>
        </w:rPr>
        <w:t xml:space="preserve"> </w:t>
      </w:r>
      <w:r w:rsidR="003D40EF" w:rsidRPr="00D57877">
        <w:rPr>
          <w:rFonts w:ascii="Calibri" w:hAnsi="Calibri"/>
          <w:highlight w:val="white"/>
        </w:rPr>
        <w:t xml:space="preserve">i </w:t>
      </w:r>
      <w:r w:rsidR="003825F0">
        <w:rPr>
          <w:rFonts w:ascii="Calibri" w:hAnsi="Calibri"/>
          <w:highlight w:val="white"/>
        </w:rPr>
        <w:t>czas</w:t>
      </w:r>
      <w:r w:rsidR="003825F0" w:rsidRPr="00D57877">
        <w:rPr>
          <w:rFonts w:ascii="Calibri" w:hAnsi="Calibri"/>
          <w:highlight w:val="white"/>
        </w:rPr>
        <w:t xml:space="preserve"> </w:t>
      </w:r>
      <w:r w:rsidR="003825F0">
        <w:rPr>
          <w:rFonts w:ascii="Calibri" w:hAnsi="Calibri"/>
          <w:highlight w:val="white"/>
        </w:rPr>
        <w:t>korzystania z Serwisu</w:t>
      </w:r>
      <w:r w:rsidR="003D40EF" w:rsidRPr="00D57877">
        <w:rPr>
          <w:rFonts w:ascii="Calibri" w:hAnsi="Calibri"/>
          <w:highlight w:val="white"/>
        </w:rPr>
        <w:t xml:space="preserve">, Twoja lokalizacja – o ile wyrazisz zgodę na gromadzenie plików </w:t>
      </w:r>
      <w:proofErr w:type="spellStart"/>
      <w:r w:rsidR="003D40EF" w:rsidRPr="00D57877">
        <w:rPr>
          <w:rFonts w:ascii="Calibri" w:hAnsi="Calibri"/>
          <w:highlight w:val="white"/>
        </w:rPr>
        <w:t>cookies</w:t>
      </w:r>
      <w:proofErr w:type="spellEnd"/>
      <w:r w:rsidR="003D40EF" w:rsidRPr="00D57877">
        <w:rPr>
          <w:rFonts w:ascii="Calibri" w:hAnsi="Calibri"/>
          <w:highlight w:val="white"/>
        </w:rPr>
        <w:t xml:space="preserve"> (więcej szczegółów w sekcji: </w:t>
      </w:r>
      <w:r w:rsidR="003D40EF" w:rsidRPr="00D57877">
        <w:rPr>
          <w:rFonts w:ascii="Calibri" w:hAnsi="Calibri"/>
          <w:i/>
          <w:highlight w:val="white"/>
        </w:rPr>
        <w:t xml:space="preserve">Pliki </w:t>
      </w:r>
      <w:proofErr w:type="spellStart"/>
      <w:r w:rsidR="003D40EF" w:rsidRPr="00D57877">
        <w:rPr>
          <w:rFonts w:ascii="Calibri" w:hAnsi="Calibri"/>
          <w:i/>
          <w:highlight w:val="white"/>
        </w:rPr>
        <w:t>cookies</w:t>
      </w:r>
      <w:proofErr w:type="spellEnd"/>
      <w:r w:rsidR="003D40EF" w:rsidRPr="00D57877">
        <w:rPr>
          <w:rFonts w:ascii="Calibri" w:hAnsi="Calibri"/>
          <w:highlight w:val="white"/>
        </w:rPr>
        <w:t>).</w:t>
      </w:r>
      <w:r w:rsidR="00150EFE">
        <w:rPr>
          <w:rFonts w:ascii="Calibri" w:hAnsi="Calibri"/>
          <w:highlight w:val="white"/>
        </w:rPr>
        <w:t xml:space="preserve"> Dane będziemy przechowywać zgodnie z</w:t>
      </w:r>
      <w:r w:rsidR="00162369">
        <w:rPr>
          <w:rFonts w:ascii="Calibri" w:hAnsi="Calibri"/>
          <w:highlight w:val="white"/>
        </w:rPr>
        <w:t> </w:t>
      </w:r>
      <w:r w:rsidR="00150EFE">
        <w:rPr>
          <w:rFonts w:ascii="Calibri" w:hAnsi="Calibri"/>
          <w:highlight w:val="white"/>
        </w:rPr>
        <w:t xml:space="preserve">przyjętymi domyślnie </w:t>
      </w:r>
      <w:r w:rsidR="00162369">
        <w:rPr>
          <w:rFonts w:ascii="Calibri" w:hAnsi="Calibri"/>
          <w:highlight w:val="white"/>
        </w:rPr>
        <w:t xml:space="preserve">ustawieniami </w:t>
      </w:r>
      <w:r w:rsidR="00162369" w:rsidRPr="00D57877">
        <w:rPr>
          <w:rFonts w:ascii="Calibri" w:hAnsi="Calibri"/>
        </w:rPr>
        <w:t>Google LLC</w:t>
      </w:r>
      <w:r w:rsidR="00162369">
        <w:rPr>
          <w:rFonts w:ascii="Calibri" w:hAnsi="Calibri"/>
        </w:rPr>
        <w:t>.</w:t>
      </w:r>
    </w:p>
    <w:p w14:paraId="2720CCC9" w14:textId="1358B840" w:rsidR="00652760" w:rsidRPr="00D57877" w:rsidRDefault="00911472" w:rsidP="00D57877">
      <w:pPr>
        <w:pStyle w:val="Akapitzlist"/>
        <w:numPr>
          <w:ilvl w:val="1"/>
          <w:numId w:val="13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b/>
          <w:highlight w:val="white"/>
        </w:rPr>
        <w:t>Realizacja kontaktu</w:t>
      </w:r>
      <w:r w:rsidR="00CD7175" w:rsidRPr="00D57877">
        <w:rPr>
          <w:rFonts w:ascii="Calibri" w:hAnsi="Calibri"/>
          <w:highlight w:val="white"/>
        </w:rPr>
        <w:t xml:space="preserve"> – k</w:t>
      </w:r>
      <w:r w:rsidR="00652760" w:rsidRPr="00D57877">
        <w:rPr>
          <w:rFonts w:ascii="Calibri" w:hAnsi="Calibri"/>
          <w:highlight w:val="white"/>
        </w:rPr>
        <w:t>ontaktując</w:t>
      </w:r>
      <w:r w:rsidR="00CD7175" w:rsidRPr="00D57877">
        <w:rPr>
          <w:rFonts w:ascii="Calibri" w:hAnsi="Calibri"/>
          <w:highlight w:val="white"/>
        </w:rPr>
        <w:t xml:space="preserve"> </w:t>
      </w:r>
      <w:r w:rsidR="00652760" w:rsidRPr="00D57877">
        <w:rPr>
          <w:rFonts w:ascii="Calibri" w:hAnsi="Calibri"/>
          <w:highlight w:val="white"/>
        </w:rPr>
        <w:t>się z nami za pośrednictwem poczty elektronicznej, w tym również przesyłając zapyta</w:t>
      </w:r>
      <w:bookmarkStart w:id="0" w:name="_GoBack"/>
      <w:bookmarkEnd w:id="0"/>
      <w:r w:rsidR="00652760" w:rsidRPr="00D57877">
        <w:rPr>
          <w:rFonts w:ascii="Calibri" w:hAnsi="Calibri"/>
          <w:highlight w:val="white"/>
        </w:rPr>
        <w:t>nie poprzez formularz kontaktowy, w sposób naturalny przekazujesz nam swój adres e-mail jako adres nadawcy wiadomości</w:t>
      </w:r>
      <w:r w:rsidR="001964FC" w:rsidRPr="00D57877">
        <w:rPr>
          <w:rFonts w:ascii="Calibri" w:hAnsi="Calibri"/>
          <w:highlight w:val="white"/>
        </w:rPr>
        <w:t>, a także imię i nazwisko</w:t>
      </w:r>
      <w:r w:rsidR="00652760" w:rsidRPr="00D57877">
        <w:rPr>
          <w:rFonts w:ascii="Calibri" w:hAnsi="Calibri"/>
          <w:highlight w:val="white"/>
        </w:rPr>
        <w:t>. Ponadto, w treści wiadomości możesz zawrzeć również inne dane osobowe. Podanie danych jest dobrowolne, ale niezbędne, by nawiązać kontakt.</w:t>
      </w:r>
      <w:r w:rsidR="00234075">
        <w:rPr>
          <w:rFonts w:ascii="Calibri" w:hAnsi="Calibri"/>
          <w:highlight w:val="white"/>
        </w:rPr>
        <w:t xml:space="preserve"> W</w:t>
      </w:r>
      <w:r w:rsidR="00085129">
        <w:rPr>
          <w:rFonts w:ascii="Calibri" w:hAnsi="Calibri"/>
          <w:highlight w:val="white"/>
        </w:rPr>
        <w:t> </w:t>
      </w:r>
      <w:r w:rsidR="00234075">
        <w:rPr>
          <w:rFonts w:ascii="Calibri" w:hAnsi="Calibri"/>
          <w:highlight w:val="white"/>
        </w:rPr>
        <w:t>tym przypadku dane przechowujemy do 5 lat od zakończenia realizacji kontaktu.</w:t>
      </w:r>
    </w:p>
    <w:p w14:paraId="2A72DB07" w14:textId="09A7006D" w:rsidR="00911472" w:rsidRPr="00D57877" w:rsidRDefault="00911472" w:rsidP="00D57877">
      <w:pPr>
        <w:pStyle w:val="Akapitzlist"/>
        <w:numPr>
          <w:ilvl w:val="1"/>
          <w:numId w:val="1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hAnsi="Calibri"/>
          <w:b/>
        </w:rPr>
        <w:t>Tworzenie statystyk, zestawień i analiz na potrzeby własne</w:t>
      </w:r>
      <w:r w:rsidRPr="00D57877">
        <w:rPr>
          <w:rFonts w:ascii="Calibri" w:hAnsi="Calibri"/>
        </w:rPr>
        <w:t xml:space="preserve"> – wówczas dane są przechowywane przez okres 3 lat od ostatniej czynności na danych osobowych</w:t>
      </w:r>
      <w:r w:rsidR="00667AAD" w:rsidRPr="00D57877">
        <w:rPr>
          <w:rFonts w:ascii="Calibri" w:hAnsi="Calibri"/>
        </w:rPr>
        <w:t>.</w:t>
      </w:r>
    </w:p>
    <w:p w14:paraId="2A87F737" w14:textId="7400A292" w:rsidR="001964FC" w:rsidRPr="00D57877" w:rsidRDefault="001964FC" w:rsidP="00D57877">
      <w:pPr>
        <w:pStyle w:val="Akapitzlist"/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lastRenderedPageBreak/>
        <w:t>Przekazanie danych osobowych Fundacji jest dobrowolne,</w:t>
      </w:r>
      <w:r w:rsidRPr="00D57877">
        <w:rPr>
          <w:rFonts w:ascii="Calibri" w:hAnsi="Calibri" w:cs="Arial"/>
          <w:i/>
          <w:iCs/>
          <w:shd w:val="clear" w:color="auto" w:fill="FFFFFF"/>
        </w:rPr>
        <w:t xml:space="preserve"> </w:t>
      </w:r>
      <w:r w:rsidRPr="00D57877">
        <w:rPr>
          <w:rFonts w:ascii="Calibri" w:hAnsi="Calibri" w:cs="Arial"/>
          <w:iCs/>
          <w:shd w:val="clear" w:color="auto" w:fill="FFFFFF"/>
        </w:rPr>
        <w:t xml:space="preserve">acz niezbędne do korzystania </w:t>
      </w:r>
      <w:r w:rsidR="00667AAD" w:rsidRPr="00D57877">
        <w:rPr>
          <w:rFonts w:ascii="Calibri" w:hAnsi="Calibri" w:cs="Arial"/>
          <w:iCs/>
          <w:shd w:val="clear" w:color="auto" w:fill="FFFFFF"/>
        </w:rPr>
        <w:t>z wszystkich możliwości</w:t>
      </w:r>
      <w:r w:rsidRPr="00D57877">
        <w:rPr>
          <w:rFonts w:ascii="Calibri" w:hAnsi="Calibri" w:cs="Arial"/>
          <w:iCs/>
          <w:shd w:val="clear" w:color="auto" w:fill="FFFFFF"/>
        </w:rPr>
        <w:t xml:space="preserve"> Serwisu, w tym m.in.</w:t>
      </w:r>
      <w:r w:rsidR="008A13B3">
        <w:rPr>
          <w:rFonts w:ascii="Calibri" w:hAnsi="Calibri" w:cs="Arial"/>
          <w:iCs/>
          <w:shd w:val="clear" w:color="auto" w:fill="FFFFFF"/>
        </w:rPr>
        <w:t xml:space="preserve"> założenia konta </w:t>
      </w:r>
      <w:r w:rsidR="00864F15">
        <w:rPr>
          <w:rFonts w:ascii="Calibri" w:hAnsi="Calibri" w:cs="Arial"/>
          <w:iCs/>
          <w:shd w:val="clear" w:color="auto" w:fill="FFFFFF"/>
        </w:rPr>
        <w:t>użytkownika.</w:t>
      </w:r>
      <w:r w:rsidRPr="00D57877">
        <w:rPr>
          <w:rFonts w:ascii="Calibri" w:hAnsi="Calibri" w:cs="Arial"/>
          <w:iCs/>
          <w:shd w:val="clear" w:color="auto" w:fill="FFFFFF"/>
        </w:rPr>
        <w:t xml:space="preserve"> </w:t>
      </w:r>
      <w:r w:rsidRPr="00D57877">
        <w:rPr>
          <w:rFonts w:ascii="Calibri" w:eastAsia="Times New Roman" w:hAnsi="Calibri" w:cs="Arial"/>
          <w:lang w:eastAsia="pl-PL"/>
        </w:rPr>
        <w:t>Niepodanie obowiązkowych danych osobowych wskazanych poniżej oznacza rezygnację z</w:t>
      </w:r>
      <w:r w:rsidR="008C60E3" w:rsidRPr="00D57877">
        <w:rPr>
          <w:rFonts w:ascii="Calibri" w:eastAsia="Times New Roman" w:hAnsi="Calibri" w:cs="Arial"/>
          <w:lang w:eastAsia="pl-PL"/>
        </w:rPr>
        <w:t> </w:t>
      </w:r>
      <w:r w:rsidRPr="00D57877">
        <w:rPr>
          <w:rFonts w:ascii="Calibri" w:eastAsia="Times New Roman" w:hAnsi="Calibri" w:cs="Arial"/>
          <w:lang w:eastAsia="pl-PL"/>
        </w:rPr>
        <w:t xml:space="preserve">wybranych funkcjonalności Serwisu. </w:t>
      </w:r>
    </w:p>
    <w:p w14:paraId="02D2F1AB" w14:textId="77777777" w:rsidR="00911472" w:rsidRPr="00D57877" w:rsidRDefault="00911472" w:rsidP="00D57877">
      <w:p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</w:p>
    <w:p w14:paraId="4BC23BA2" w14:textId="19ED171D" w:rsidR="00652760" w:rsidRPr="00D57877" w:rsidRDefault="00652760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  <w:b/>
          <w:u w:val="single"/>
        </w:rPr>
      </w:pPr>
      <w:r w:rsidRPr="00D57877">
        <w:rPr>
          <w:rFonts w:ascii="Calibri" w:hAnsi="Calibri"/>
          <w:b/>
          <w:u w:val="single"/>
        </w:rPr>
        <w:t>Jakie ma</w:t>
      </w:r>
      <w:r w:rsidR="006E5AFF" w:rsidRPr="00D57877">
        <w:rPr>
          <w:rFonts w:ascii="Calibri" w:hAnsi="Calibri"/>
          <w:b/>
          <w:u w:val="single"/>
        </w:rPr>
        <w:t>sz</w:t>
      </w:r>
      <w:r w:rsidRPr="00D57877">
        <w:rPr>
          <w:rFonts w:ascii="Calibri" w:hAnsi="Calibri"/>
          <w:b/>
          <w:u w:val="single"/>
        </w:rPr>
        <w:t xml:space="preserve"> prawa? </w:t>
      </w:r>
    </w:p>
    <w:p w14:paraId="68EC071E" w14:textId="77777777" w:rsidR="00667AAD" w:rsidRPr="00D57877" w:rsidRDefault="00652760" w:rsidP="00D57877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Calibri" w:hAnsi="Calibri"/>
        </w:rPr>
      </w:pPr>
      <w:r w:rsidRPr="00D57877">
        <w:rPr>
          <w:rFonts w:ascii="Calibri" w:hAnsi="Calibri"/>
        </w:rPr>
        <w:t>RODO przyznaje Ci następujące uprawnienia związane z przetwarzaniem Twoich danych osobowych:</w:t>
      </w:r>
    </w:p>
    <w:p w14:paraId="24D7DE1F" w14:textId="7F2C7E08" w:rsidR="00652760" w:rsidRPr="00D57877" w:rsidRDefault="00652760" w:rsidP="00D57877">
      <w:pPr>
        <w:pStyle w:val="Akapitzlist"/>
        <w:numPr>
          <w:ilvl w:val="1"/>
          <w:numId w:val="12"/>
        </w:numPr>
        <w:spacing w:after="0" w:line="240" w:lineRule="auto"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dostępu do danych osobowych,</w:t>
      </w:r>
    </w:p>
    <w:p w14:paraId="08711CDD" w14:textId="7777777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sprostowania danych osobowych,</w:t>
      </w:r>
    </w:p>
    <w:p w14:paraId="766CF657" w14:textId="7777777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usunięcia danych osobowych,</w:t>
      </w:r>
    </w:p>
    <w:p w14:paraId="4D336051" w14:textId="7777777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ograniczenia przetwarzania danych osobowych,</w:t>
      </w:r>
    </w:p>
    <w:p w14:paraId="4702CEE1" w14:textId="7777777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wniesienia sprzeciwu co do przetwarzania danych osobowych,</w:t>
      </w:r>
    </w:p>
    <w:p w14:paraId="51C76434" w14:textId="7777777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przenoszenia danych,</w:t>
      </w:r>
    </w:p>
    <w:p w14:paraId="695C1041" w14:textId="33F2BC17" w:rsidR="00652760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wniesienia skargi do organu nadzorczego,</w:t>
      </w:r>
      <w:r w:rsidR="00CD7175" w:rsidRPr="00D57877">
        <w:rPr>
          <w:rFonts w:ascii="Calibri" w:hAnsi="Calibri"/>
        </w:rPr>
        <w:t xml:space="preserve"> tj. Prezesa Urzędu </w:t>
      </w:r>
      <w:r w:rsidR="003825F0" w:rsidRPr="00D57877">
        <w:rPr>
          <w:rFonts w:ascii="Calibri" w:hAnsi="Calibri"/>
        </w:rPr>
        <w:t>ds. Ochrony Danych Osobowych</w:t>
      </w:r>
      <w:r w:rsidR="003825F0">
        <w:rPr>
          <w:rFonts w:ascii="Calibri" w:hAnsi="Calibri"/>
        </w:rPr>
        <w:t>,</w:t>
      </w:r>
    </w:p>
    <w:p w14:paraId="21616C4E" w14:textId="32B7E7E4" w:rsidR="00667AAD" w:rsidRPr="00D57877" w:rsidRDefault="00652760" w:rsidP="00D57877">
      <w:pPr>
        <w:numPr>
          <w:ilvl w:val="1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prawo do odwołania zgody na przetwarzanie danych osobowych, jeżeli takową zgodę wyraziłeś</w:t>
      </w:r>
      <w:r w:rsidR="003825F0">
        <w:rPr>
          <w:rFonts w:ascii="Calibri" w:hAnsi="Calibri"/>
        </w:rPr>
        <w:t>/łaś</w:t>
      </w:r>
      <w:r w:rsidRPr="00D57877">
        <w:rPr>
          <w:rFonts w:ascii="Calibri" w:hAnsi="Calibri"/>
        </w:rPr>
        <w:t>.</w:t>
      </w:r>
    </w:p>
    <w:p w14:paraId="1DA7D904" w14:textId="6C7E88E5" w:rsidR="00667AAD" w:rsidRPr="00D57877" w:rsidRDefault="00652760" w:rsidP="00D578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Zasady związane z realizacją wskazanych uprawnień zostały opisane szczegółowo w art. 16 –</w:t>
      </w:r>
      <w:r w:rsidR="00667AAD" w:rsidRPr="00D57877">
        <w:rPr>
          <w:rFonts w:ascii="Calibri" w:hAnsi="Calibri"/>
        </w:rPr>
        <w:t> </w:t>
      </w:r>
      <w:r w:rsidRPr="00D57877">
        <w:rPr>
          <w:rFonts w:ascii="Calibri" w:hAnsi="Calibri"/>
        </w:rPr>
        <w:t>21 RODO. Zachęcamy do zapoznania się z tymi przepisami.</w:t>
      </w:r>
    </w:p>
    <w:p w14:paraId="49A48BEB" w14:textId="38BBED1B" w:rsidR="00667AAD" w:rsidRPr="00D57877" w:rsidRDefault="00652760" w:rsidP="00D578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Podkreślamy, że jedno z uprawnień wskazanych</w:t>
      </w:r>
      <w:r w:rsidR="00667AAD" w:rsidRPr="00D57877">
        <w:rPr>
          <w:rFonts w:ascii="Calibri" w:hAnsi="Calibri"/>
        </w:rPr>
        <w:t xml:space="preserve"> powyżej przysługuje Ci zawsze:</w:t>
      </w:r>
      <w:r w:rsidRPr="00D57877">
        <w:rPr>
          <w:rFonts w:ascii="Calibri" w:hAnsi="Calibri"/>
        </w:rPr>
        <w:t xml:space="preserve"> jeżeli uznasz, że przy przetwarzaniu Twoich danych osobowych dopuścil</w:t>
      </w:r>
      <w:r w:rsidR="00667AAD" w:rsidRPr="00D57877">
        <w:rPr>
          <w:rFonts w:ascii="Calibri" w:hAnsi="Calibri"/>
        </w:rPr>
        <w:t>iśmy się naruszenia przepisów o </w:t>
      </w:r>
      <w:r w:rsidRPr="00D57877">
        <w:rPr>
          <w:rFonts w:ascii="Calibri" w:hAnsi="Calibri"/>
        </w:rPr>
        <w:t>ochronie danych osobowych, masz możliwość wniesieni</w:t>
      </w:r>
      <w:r w:rsidR="00CD7175" w:rsidRPr="00D57877">
        <w:rPr>
          <w:rFonts w:ascii="Calibri" w:hAnsi="Calibri"/>
        </w:rPr>
        <w:t>a skargi do organu nadzorczego, czyli Prezesa Urzędu ds. Ochrony Danych Osobowych</w:t>
      </w:r>
      <w:r w:rsidRPr="00D57877">
        <w:rPr>
          <w:rFonts w:ascii="Calibri" w:hAnsi="Calibri"/>
        </w:rPr>
        <w:t xml:space="preserve">. </w:t>
      </w:r>
    </w:p>
    <w:p w14:paraId="7C0DED21" w14:textId="7CBFB7D1" w:rsidR="00652760" w:rsidRPr="00D57877" w:rsidRDefault="00652760" w:rsidP="00D5787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 xml:space="preserve">Zawsze możesz zwrócić się do nas z żądaniem </w:t>
      </w:r>
      <w:r w:rsidR="00B7462A">
        <w:rPr>
          <w:rFonts w:ascii="Calibri" w:hAnsi="Calibri"/>
        </w:rPr>
        <w:t xml:space="preserve">dotyczącym realizacji Twoich praw, </w:t>
      </w:r>
      <w:r w:rsidRPr="00D57877">
        <w:rPr>
          <w:rFonts w:ascii="Calibri" w:hAnsi="Calibri"/>
        </w:rPr>
        <w:t>udostępnienia Ci informacji o tym, jakie dane na Twój temat posiadamy oraz w jakich celach je przetwarzamy. Wystarczy, że wyślesz wiadomość na adres</w:t>
      </w:r>
      <w:r w:rsidR="00234075">
        <w:rPr>
          <w:rFonts w:ascii="Calibri" w:hAnsi="Calibri"/>
        </w:rPr>
        <w:t>:</w:t>
      </w:r>
      <w:r w:rsidR="0062099D">
        <w:rPr>
          <w:rFonts w:ascii="Calibri" w:hAnsi="Calibri"/>
        </w:rPr>
        <w:t xml:space="preserve"> rodo</w:t>
      </w:r>
      <w:r w:rsidR="00593D1A">
        <w:rPr>
          <w:rFonts w:ascii="Calibri" w:hAnsi="Calibri"/>
        </w:rPr>
        <w:t>@openstax.pl</w:t>
      </w:r>
      <w:r w:rsidRPr="00D57877">
        <w:rPr>
          <w:rFonts w:ascii="Calibri" w:hAnsi="Calibri"/>
        </w:rPr>
        <w:t>.</w:t>
      </w:r>
    </w:p>
    <w:p w14:paraId="190BEF8D" w14:textId="77777777" w:rsidR="00652760" w:rsidRPr="00D57877" w:rsidRDefault="00652760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</w:p>
    <w:p w14:paraId="39FDE0E9" w14:textId="06E19DEB" w:rsidR="00652760" w:rsidRPr="00D57877" w:rsidRDefault="00652760" w:rsidP="00D57877">
      <w:pPr>
        <w:shd w:val="clear" w:color="auto" w:fill="FFFFFF"/>
        <w:spacing w:after="0" w:line="240" w:lineRule="auto"/>
        <w:contextualSpacing/>
        <w:jc w:val="both"/>
        <w:rPr>
          <w:rFonts w:ascii="Calibri" w:hAnsi="Calibri"/>
          <w:b/>
          <w:u w:val="single"/>
        </w:rPr>
      </w:pPr>
      <w:r w:rsidRPr="00D57877">
        <w:rPr>
          <w:rFonts w:ascii="Calibri" w:hAnsi="Calibri"/>
          <w:b/>
          <w:u w:val="single"/>
        </w:rPr>
        <w:t xml:space="preserve">Jak przetwarzamy Twoje dane? </w:t>
      </w:r>
    </w:p>
    <w:p w14:paraId="286054EE" w14:textId="00E6BD9E" w:rsidR="00930B33" w:rsidRPr="00D57877" w:rsidRDefault="00667AAD" w:rsidP="00D5787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Wdrożyliśmy</w:t>
      </w:r>
      <w:r w:rsidR="00930B33" w:rsidRPr="00D57877">
        <w:rPr>
          <w:rFonts w:ascii="Calibri" w:hAnsi="Calibri"/>
        </w:rPr>
        <w:t xml:space="preserve"> szyfrowanie danych oraz wprowadzoną kontrolę dostępu, dzięki czemu skutki ewentualnego naruszenia bezpieczeństwa danych są minimalizowane.</w:t>
      </w:r>
    </w:p>
    <w:p w14:paraId="293BEE95" w14:textId="77777777" w:rsidR="0056720F" w:rsidRPr="00D57877" w:rsidRDefault="0056720F" w:rsidP="00D57877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hAnsi="Calibri"/>
        </w:rPr>
        <w:t>Do danych osobowych mogą mieć dostęp upoważnieni pracownicy i przedstawiciele Fundacji.</w:t>
      </w:r>
    </w:p>
    <w:p w14:paraId="7B3C96A1" w14:textId="0768A434" w:rsidR="00227592" w:rsidRPr="00D57877" w:rsidRDefault="00667AAD" w:rsidP="00D57877">
      <w:pPr>
        <w:pStyle w:val="Akapitzlist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Ni</w:t>
      </w:r>
      <w:r w:rsidR="00670CDD" w:rsidRPr="00D57877">
        <w:rPr>
          <w:rFonts w:ascii="Calibri" w:eastAsia="Times New Roman" w:hAnsi="Calibri" w:cs="Arial"/>
          <w:lang w:eastAsia="pl-PL"/>
        </w:rPr>
        <w:t>e ujawnia</w:t>
      </w:r>
      <w:r w:rsidRPr="00D57877">
        <w:rPr>
          <w:rFonts w:ascii="Calibri" w:eastAsia="Times New Roman" w:hAnsi="Calibri" w:cs="Arial"/>
          <w:lang w:eastAsia="pl-PL"/>
        </w:rPr>
        <w:t>my</w:t>
      </w:r>
      <w:r w:rsidR="00670CDD" w:rsidRPr="00D57877">
        <w:rPr>
          <w:rFonts w:ascii="Calibri" w:eastAsia="Times New Roman" w:hAnsi="Calibri" w:cs="Arial"/>
          <w:lang w:eastAsia="pl-PL"/>
        </w:rPr>
        <w:t xml:space="preserve"> przekazywanych przez Użytkowników danych osobom trzecim, za wyjątkiem </w:t>
      </w:r>
      <w:r w:rsidR="009B4830" w:rsidRPr="00D57877">
        <w:rPr>
          <w:rFonts w:ascii="Calibri" w:eastAsia="Times New Roman" w:hAnsi="Calibri" w:cs="Arial"/>
          <w:lang w:eastAsia="pl-PL"/>
        </w:rPr>
        <w:t xml:space="preserve">udostępniania </w:t>
      </w:r>
      <w:r w:rsidR="00670CDD" w:rsidRPr="00D57877">
        <w:rPr>
          <w:rFonts w:ascii="Calibri" w:eastAsia="Times New Roman" w:hAnsi="Calibri" w:cs="Arial"/>
          <w:lang w:eastAsia="pl-PL"/>
        </w:rPr>
        <w:t>danych:</w:t>
      </w:r>
    </w:p>
    <w:p w14:paraId="5E6B89C9" w14:textId="6A39E12D" w:rsidR="009B4830" w:rsidRPr="00D57877" w:rsidRDefault="00670CDD" w:rsidP="00D57877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podmiotom współpracującym z Fundacją w związku z funkcjonalnościami Serwisu,</w:t>
      </w:r>
      <w:r w:rsidR="009B4830" w:rsidRPr="00D57877">
        <w:rPr>
          <w:rFonts w:ascii="Calibri" w:eastAsia="Times New Roman" w:hAnsi="Calibri" w:cs="Arial"/>
          <w:lang w:eastAsia="pl-PL"/>
        </w:rPr>
        <w:t xml:space="preserve"> tj.</w:t>
      </w:r>
      <w:r w:rsidR="00A814FF" w:rsidRPr="00D57877">
        <w:rPr>
          <w:rFonts w:ascii="Calibri" w:eastAsia="Times New Roman" w:hAnsi="Calibri" w:cs="Arial"/>
          <w:lang w:eastAsia="pl-PL"/>
        </w:rPr>
        <w:t>:</w:t>
      </w:r>
    </w:p>
    <w:p w14:paraId="18CE6B5B" w14:textId="4614427D" w:rsidR="009B4830" w:rsidRPr="00D57877" w:rsidRDefault="00162369" w:rsidP="00D57877">
      <w:pPr>
        <w:pStyle w:val="Akapitzlist"/>
        <w:numPr>
          <w:ilvl w:val="2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podmiotom</w:t>
      </w:r>
      <w:r w:rsidR="009B4830" w:rsidRPr="00D57877">
        <w:rPr>
          <w:rFonts w:ascii="Calibri" w:eastAsia="Times New Roman" w:hAnsi="Calibri" w:cs="Arial"/>
          <w:lang w:eastAsia="pl-PL"/>
        </w:rPr>
        <w:t xml:space="preserve"> zapewniając</w:t>
      </w:r>
      <w:r w:rsidR="00B7383C" w:rsidRPr="00D57877">
        <w:rPr>
          <w:rFonts w:ascii="Calibri" w:eastAsia="Times New Roman" w:hAnsi="Calibri" w:cs="Arial"/>
          <w:lang w:eastAsia="pl-PL"/>
        </w:rPr>
        <w:t>ym</w:t>
      </w:r>
      <w:r w:rsidR="009B4830" w:rsidRPr="00D57877">
        <w:rPr>
          <w:rFonts w:ascii="Calibri" w:eastAsia="Times New Roman" w:hAnsi="Calibri" w:cs="Arial"/>
          <w:lang w:eastAsia="pl-PL"/>
        </w:rPr>
        <w:t xml:space="preserve"> wsparcie techniczne Serwisu,</w:t>
      </w:r>
    </w:p>
    <w:p w14:paraId="41F9347C" w14:textId="33D4C785" w:rsidR="00B7383C" w:rsidRPr="00D57877" w:rsidRDefault="00B7383C" w:rsidP="00D57877">
      <w:pPr>
        <w:pStyle w:val="Akapitzlist"/>
        <w:numPr>
          <w:ilvl w:val="2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agencjom marketingowym/kreatywnym,</w:t>
      </w:r>
      <w:r w:rsidR="0056720F" w:rsidRPr="00D57877">
        <w:rPr>
          <w:rFonts w:ascii="Calibri" w:eastAsia="Times New Roman" w:hAnsi="Calibri" w:cs="Arial"/>
          <w:lang w:eastAsia="pl-PL"/>
        </w:rPr>
        <w:t xml:space="preserve"> z którymi Fundacja pracuje przy realizacji projektów</w:t>
      </w:r>
      <w:r w:rsidR="00593D1A">
        <w:rPr>
          <w:rFonts w:ascii="Calibri" w:eastAsia="Times New Roman" w:hAnsi="Calibri" w:cs="Arial"/>
          <w:lang w:eastAsia="pl-PL"/>
        </w:rPr>
        <w:t xml:space="preserve"> związanych z działalnością statutową Fundacji</w:t>
      </w:r>
      <w:r w:rsidR="0056720F" w:rsidRPr="00D57877">
        <w:rPr>
          <w:rFonts w:ascii="Calibri" w:eastAsia="Times New Roman" w:hAnsi="Calibri" w:cs="Arial"/>
          <w:lang w:eastAsia="pl-PL"/>
        </w:rPr>
        <w:t>,</w:t>
      </w:r>
    </w:p>
    <w:p w14:paraId="105F5C41" w14:textId="77777777" w:rsidR="00227592" w:rsidRPr="00D57877" w:rsidRDefault="00670CDD" w:rsidP="00D57877">
      <w:pPr>
        <w:shd w:val="clear" w:color="auto" w:fill="FFFFFF"/>
        <w:spacing w:after="0" w:line="240" w:lineRule="auto"/>
        <w:ind w:left="708" w:firstLine="708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zwanych dalej „Partnerami”,</w:t>
      </w:r>
    </w:p>
    <w:p w14:paraId="3562EFF9" w14:textId="3181C6EC" w:rsidR="00227592" w:rsidRPr="00D57877" w:rsidRDefault="00670CDD" w:rsidP="00D57877">
      <w:pPr>
        <w:pStyle w:val="Akapitzlist"/>
        <w:numPr>
          <w:ilvl w:val="1"/>
          <w:numId w:val="1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w wypadkach przewidzianych przez przepisy prawa, gdy tego rodzaju ujawnienie danych jest obligatoryjne</w:t>
      </w:r>
      <w:r w:rsidR="00B7383C" w:rsidRPr="00D57877">
        <w:rPr>
          <w:rFonts w:ascii="Calibri" w:eastAsia="Times New Roman" w:hAnsi="Calibri" w:cs="Arial"/>
          <w:lang w:eastAsia="pl-PL"/>
        </w:rPr>
        <w:t xml:space="preserve">, np. </w:t>
      </w:r>
      <w:r w:rsidR="00B7383C" w:rsidRPr="00D57877">
        <w:rPr>
          <w:rFonts w:ascii="Calibri" w:hAnsi="Calibri"/>
        </w:rPr>
        <w:t>sądom lub organom ścigania – oczywiście tylko gdy wystąpią z żądaniem w oparciu o stosowną podstawę prawną</w:t>
      </w:r>
    </w:p>
    <w:p w14:paraId="2F9CEC70" w14:textId="0CE1F57A" w:rsidR="00227592" w:rsidRPr="00D57877" w:rsidRDefault="00DB6711" w:rsidP="00D5787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 xml:space="preserve">Powierzenie Partnerom przetwarzania </w:t>
      </w:r>
      <w:r w:rsidR="00CD7175" w:rsidRPr="00D57877">
        <w:rPr>
          <w:rFonts w:ascii="Calibri" w:eastAsia="Times New Roman" w:hAnsi="Calibri" w:cs="Arial"/>
          <w:lang w:eastAsia="pl-PL"/>
        </w:rPr>
        <w:t xml:space="preserve">Twoich </w:t>
      </w:r>
      <w:r w:rsidRPr="00D57877">
        <w:rPr>
          <w:rFonts w:ascii="Calibri" w:eastAsia="Times New Roman" w:hAnsi="Calibri" w:cs="Arial"/>
          <w:lang w:eastAsia="pl-PL"/>
        </w:rPr>
        <w:t xml:space="preserve">danych osobowych odbywa się na podstawie stosownych umów zawartych pomiędzy Fundacją a Partnerami. </w:t>
      </w:r>
      <w:r w:rsidR="00667AAD" w:rsidRPr="00D57877">
        <w:rPr>
          <w:rFonts w:ascii="Calibri" w:eastAsia="Times New Roman" w:hAnsi="Calibri" w:cs="Arial"/>
          <w:lang w:eastAsia="pl-PL"/>
        </w:rPr>
        <w:t>Z</w:t>
      </w:r>
      <w:r w:rsidR="00670CDD" w:rsidRPr="00D57877">
        <w:rPr>
          <w:rFonts w:ascii="Calibri" w:eastAsia="Times New Roman" w:hAnsi="Calibri" w:cs="Arial"/>
          <w:lang w:eastAsia="pl-PL"/>
        </w:rPr>
        <w:t>apewnia</w:t>
      </w:r>
      <w:r w:rsidR="00667AAD" w:rsidRPr="00D57877">
        <w:rPr>
          <w:rFonts w:ascii="Calibri" w:eastAsia="Times New Roman" w:hAnsi="Calibri" w:cs="Arial"/>
          <w:lang w:eastAsia="pl-PL"/>
        </w:rPr>
        <w:t>my</w:t>
      </w:r>
      <w:r w:rsidR="00670CDD" w:rsidRPr="00D57877">
        <w:rPr>
          <w:rFonts w:ascii="Calibri" w:eastAsia="Times New Roman" w:hAnsi="Calibri" w:cs="Arial"/>
          <w:lang w:eastAsia="pl-PL"/>
        </w:rPr>
        <w:t xml:space="preserve">, że Partnerzy przetwarzają przekazane </w:t>
      </w:r>
      <w:r w:rsidR="00667AAD" w:rsidRPr="00D57877">
        <w:rPr>
          <w:rFonts w:ascii="Calibri" w:eastAsia="Times New Roman" w:hAnsi="Calibri" w:cs="Arial"/>
          <w:lang w:eastAsia="pl-PL"/>
        </w:rPr>
        <w:t>przez nas</w:t>
      </w:r>
      <w:r w:rsidR="00670CDD" w:rsidRPr="00D57877">
        <w:rPr>
          <w:rFonts w:ascii="Calibri" w:eastAsia="Times New Roman" w:hAnsi="Calibri" w:cs="Arial"/>
          <w:lang w:eastAsia="pl-PL"/>
        </w:rPr>
        <w:t xml:space="preserve"> dane wyłącznie w celach realizacji umów, jakimi są </w:t>
      </w:r>
      <w:r w:rsidR="00667AAD" w:rsidRPr="00D57877">
        <w:rPr>
          <w:rFonts w:ascii="Calibri" w:eastAsia="Times New Roman" w:hAnsi="Calibri" w:cs="Arial"/>
          <w:lang w:eastAsia="pl-PL"/>
        </w:rPr>
        <w:t xml:space="preserve">z nami </w:t>
      </w:r>
      <w:r w:rsidR="00670CDD" w:rsidRPr="00D57877">
        <w:rPr>
          <w:rFonts w:ascii="Calibri" w:eastAsia="Times New Roman" w:hAnsi="Calibri" w:cs="Arial"/>
          <w:lang w:eastAsia="pl-PL"/>
        </w:rPr>
        <w:t>związan</w:t>
      </w:r>
      <w:r w:rsidR="00667AAD" w:rsidRPr="00D57877">
        <w:rPr>
          <w:rFonts w:ascii="Calibri" w:eastAsia="Times New Roman" w:hAnsi="Calibri" w:cs="Arial"/>
          <w:lang w:eastAsia="pl-PL"/>
        </w:rPr>
        <w:t>i</w:t>
      </w:r>
      <w:r w:rsidR="00670CDD" w:rsidRPr="00D57877">
        <w:rPr>
          <w:rFonts w:ascii="Calibri" w:eastAsia="Times New Roman" w:hAnsi="Calibri" w:cs="Arial"/>
          <w:lang w:eastAsia="pl-PL"/>
        </w:rPr>
        <w:t xml:space="preserve">, z poszanowaniem wszelkich przepisów prawa dotyczących ochrony danych osobowych. </w:t>
      </w:r>
    </w:p>
    <w:p w14:paraId="59B31076" w14:textId="0F9CB6C7" w:rsidR="00B7383C" w:rsidRPr="00D57877" w:rsidRDefault="00B7383C" w:rsidP="00D57877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hAnsi="Calibri"/>
        </w:rPr>
        <w:t>Dane Użytkowników są pozyskiwane bezpośrednio od nich samy</w:t>
      </w:r>
      <w:r w:rsidR="007331C7" w:rsidRPr="00D57877">
        <w:rPr>
          <w:rFonts w:ascii="Calibri" w:hAnsi="Calibri"/>
        </w:rPr>
        <w:t>ch</w:t>
      </w:r>
      <w:r w:rsidRPr="00D57877">
        <w:rPr>
          <w:rFonts w:ascii="Calibri" w:hAnsi="Calibri"/>
        </w:rPr>
        <w:t xml:space="preserve">. </w:t>
      </w:r>
    </w:p>
    <w:p w14:paraId="5A445881" w14:textId="47E4561E" w:rsidR="0083760D" w:rsidRPr="00D57877" w:rsidRDefault="0083760D" w:rsidP="00D57877">
      <w:pPr>
        <w:shd w:val="clear" w:color="auto" w:fill="FFFFFF"/>
        <w:spacing w:after="0" w:line="240" w:lineRule="auto"/>
        <w:ind w:left="720"/>
        <w:contextualSpacing/>
        <w:jc w:val="both"/>
        <w:rPr>
          <w:rFonts w:ascii="Calibri" w:eastAsia="Times New Roman" w:hAnsi="Calibri" w:cs="Arial"/>
          <w:b/>
          <w:lang w:eastAsia="pl-PL"/>
        </w:rPr>
      </w:pPr>
    </w:p>
    <w:p w14:paraId="0B042B47" w14:textId="31C3A26A" w:rsidR="00227592" w:rsidRPr="00D57877" w:rsidRDefault="00652760" w:rsidP="00D57877">
      <w:pPr>
        <w:spacing w:after="0" w:line="240" w:lineRule="auto"/>
        <w:contextualSpacing/>
        <w:jc w:val="both"/>
        <w:rPr>
          <w:rFonts w:ascii="Calibri" w:eastAsia="Times New Roman" w:hAnsi="Calibri" w:cs="Arial"/>
          <w:b/>
          <w:u w:val="single"/>
          <w:lang w:eastAsia="pl-PL"/>
        </w:rPr>
      </w:pPr>
      <w:r w:rsidRPr="00D57877">
        <w:rPr>
          <w:rFonts w:ascii="Calibri" w:eastAsia="Times New Roman" w:hAnsi="Calibri" w:cs="Arial"/>
          <w:b/>
          <w:u w:val="single"/>
          <w:lang w:eastAsia="pl-PL"/>
        </w:rPr>
        <w:t xml:space="preserve">Pliki </w:t>
      </w:r>
      <w:proofErr w:type="spellStart"/>
      <w:r w:rsidR="00670CDD" w:rsidRPr="00D57877">
        <w:rPr>
          <w:rFonts w:ascii="Calibri" w:eastAsia="Times New Roman" w:hAnsi="Calibri" w:cs="Arial"/>
          <w:b/>
          <w:u w:val="single"/>
          <w:lang w:eastAsia="pl-PL"/>
        </w:rPr>
        <w:t>coookies</w:t>
      </w:r>
      <w:proofErr w:type="spellEnd"/>
    </w:p>
    <w:p w14:paraId="39FCF12D" w14:textId="17D177E9" w:rsidR="00227592" w:rsidRPr="00D57877" w:rsidRDefault="00EE159A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 xml:space="preserve">W Serwisie </w:t>
      </w:r>
      <w:r w:rsidR="00670CDD" w:rsidRPr="00D57877">
        <w:rPr>
          <w:rFonts w:ascii="Calibri" w:eastAsia="Times New Roman" w:hAnsi="Calibri" w:cs="Arial"/>
          <w:lang w:eastAsia="pl-PL"/>
        </w:rPr>
        <w:t>wykorzystuje</w:t>
      </w:r>
      <w:r w:rsidRPr="00D57877">
        <w:rPr>
          <w:rFonts w:ascii="Calibri" w:eastAsia="Times New Roman" w:hAnsi="Calibri" w:cs="Arial"/>
          <w:lang w:eastAsia="pl-PL"/>
        </w:rPr>
        <w:t>my</w:t>
      </w:r>
      <w:r w:rsidR="00670CDD" w:rsidRPr="00D57877">
        <w:rPr>
          <w:rFonts w:ascii="Calibri" w:eastAsia="Times New Roman" w:hAnsi="Calibri" w:cs="Arial"/>
          <w:lang w:eastAsia="pl-PL"/>
        </w:rPr>
        <w:t xml:space="preserve"> pliki </w:t>
      </w:r>
      <w:proofErr w:type="spellStart"/>
      <w:r w:rsidR="00670CDD"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="00670CDD" w:rsidRPr="00D57877">
        <w:rPr>
          <w:rFonts w:ascii="Calibri" w:eastAsia="Times New Roman" w:hAnsi="Calibri" w:cs="Arial"/>
          <w:lang w:eastAsia="pl-PL"/>
        </w:rPr>
        <w:t xml:space="preserve">. </w:t>
      </w:r>
    </w:p>
    <w:p w14:paraId="5DA5880E" w14:textId="78536972" w:rsidR="006E5AFF" w:rsidRPr="00D57877" w:rsidRDefault="00670CDD" w:rsidP="00D5787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eastAsia="Times New Roman" w:hAnsi="Calibri" w:cs="Arial"/>
          <w:highlight w:val="white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lastRenderedPageBreak/>
        <w:t xml:space="preserve">Pliki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(tzw. ciasteczka) </w:t>
      </w:r>
      <w:r w:rsidR="00EE159A" w:rsidRPr="00D57877">
        <w:rPr>
          <w:rFonts w:ascii="Calibri" w:eastAsia="Times New Roman" w:hAnsi="Calibri" w:cs="Arial"/>
          <w:lang w:eastAsia="pl-PL"/>
        </w:rPr>
        <w:t>to</w:t>
      </w:r>
      <w:r w:rsidRPr="00D57877">
        <w:rPr>
          <w:rFonts w:ascii="Calibri" w:eastAsia="Times New Roman" w:hAnsi="Calibri" w:cs="Arial"/>
          <w:lang w:eastAsia="pl-PL"/>
        </w:rPr>
        <w:t xml:space="preserve"> dane informatyczne, w szczególności pliki tekstowe, które przechowywane są w urządzeniu końcowym Użytkownika Serwisu</w:t>
      </w:r>
      <w:r w:rsidR="0091376A" w:rsidRPr="00D57877">
        <w:rPr>
          <w:rFonts w:ascii="Calibri" w:eastAsia="Times New Roman" w:hAnsi="Calibri" w:cs="Arial"/>
          <w:lang w:eastAsia="pl-PL"/>
        </w:rPr>
        <w:t xml:space="preserve"> (np. komputer, telefon, tablet)</w:t>
      </w:r>
      <w:r w:rsidRPr="00D57877">
        <w:rPr>
          <w:rFonts w:ascii="Calibri" w:eastAsia="Times New Roman" w:hAnsi="Calibri" w:cs="Arial"/>
          <w:lang w:eastAsia="pl-PL"/>
        </w:rPr>
        <w:t xml:space="preserve"> i przeznaczone są do korzystania ze stron internetowych Serwisu. </w:t>
      </w:r>
    </w:p>
    <w:p w14:paraId="6D64D19D" w14:textId="3A697FC1" w:rsidR="006E5AFF" w:rsidRPr="00D57877" w:rsidRDefault="00EE159A" w:rsidP="00D5787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>Korzystamy z</w:t>
      </w:r>
      <w:r w:rsidR="006E5AFF" w:rsidRPr="00D57877">
        <w:rPr>
          <w:rFonts w:ascii="Calibri" w:eastAsia="Times New Roman" w:hAnsi="Calibri" w:cs="Arial"/>
          <w:lang w:eastAsia="pl-PL"/>
        </w:rPr>
        <w:t xml:space="preserve"> </w:t>
      </w:r>
      <w:r w:rsidRPr="00D57877">
        <w:rPr>
          <w:rFonts w:ascii="Calibri" w:eastAsia="Times New Roman" w:hAnsi="Calibri" w:cs="Arial"/>
          <w:lang w:eastAsia="pl-PL"/>
        </w:rPr>
        <w:t>dwóch typów</w:t>
      </w:r>
      <w:r w:rsidR="006E5AFF" w:rsidRPr="00D57877">
        <w:rPr>
          <w:rFonts w:ascii="Calibri" w:eastAsia="Times New Roman" w:hAnsi="Calibri" w:cs="Arial"/>
          <w:lang w:eastAsia="pl-PL"/>
        </w:rPr>
        <w:t xml:space="preserve"> plików </w:t>
      </w:r>
      <w:proofErr w:type="spellStart"/>
      <w:r w:rsidR="006E5AFF"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="006E5AFF" w:rsidRPr="00D57877">
        <w:rPr>
          <w:rFonts w:ascii="Calibri" w:eastAsia="Times New Roman" w:hAnsi="Calibri" w:cs="Arial"/>
          <w:lang w:eastAsia="pl-PL"/>
        </w:rPr>
        <w:t>:</w:t>
      </w:r>
    </w:p>
    <w:p w14:paraId="4FCA5BE3" w14:textId="74577748" w:rsidR="006E5AFF" w:rsidRPr="00D57877" w:rsidRDefault="006E5AFF" w:rsidP="00D57877">
      <w:pPr>
        <w:pStyle w:val="Akapitzlist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sesyjne: są przechowywane na </w:t>
      </w:r>
      <w:r w:rsidR="0091376A" w:rsidRPr="00D57877">
        <w:rPr>
          <w:rFonts w:ascii="Calibri" w:eastAsia="Times New Roman" w:hAnsi="Calibri" w:cs="Arial"/>
          <w:lang w:eastAsia="pl-PL"/>
        </w:rPr>
        <w:t>Twoim u</w:t>
      </w:r>
      <w:r w:rsidRPr="00D57877">
        <w:rPr>
          <w:rFonts w:ascii="Calibri" w:eastAsia="Times New Roman" w:hAnsi="Calibri" w:cs="Arial"/>
          <w:lang w:eastAsia="pl-PL"/>
        </w:rPr>
        <w:t xml:space="preserve">rządzeniu i pozostają tam do momentu zakończenia sesji danej przeglądarki. Zapisane informacje są wówczas trwale usuwane z pamięci Urządzenia. Mechanizm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sesyjnych nie pozwala na pobieranie jakichkolwiek danych osobowych ani żadnych informacji poufnych z Urządzenia Użytkownika.</w:t>
      </w:r>
    </w:p>
    <w:p w14:paraId="2133E404" w14:textId="77777777" w:rsidR="006E5AFF" w:rsidRPr="00D57877" w:rsidRDefault="006E5AFF" w:rsidP="00D57877">
      <w:pPr>
        <w:pStyle w:val="Akapitzlist"/>
        <w:numPr>
          <w:ilvl w:val="1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trwałe: są przechowywane na Urządzeniu Użytkownika i pozostają tam do momentu ich skasowania. Zakończenie sesji danej przeglądarki lub wyłączenie Urządzenia nie powoduje ich usunięcia z Urządzenia Użytkownika. Mechanizm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trwałych nie pozwala na pobieranie jakichkolwiek danych osobowych ani żadnych informacji poufnych z Urządzenia Użytkownika.</w:t>
      </w:r>
    </w:p>
    <w:p w14:paraId="6F1DA528" w14:textId="784CB725" w:rsidR="00930B33" w:rsidRPr="00D57877" w:rsidRDefault="00930B33" w:rsidP="00D5787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hAnsi="Calibri"/>
        </w:rPr>
        <w:t xml:space="preserve">Gromadzone informacje dotyczą adresu IP, typu wykorzystywanej przeglądarki, języka, rodzaju systemu operacyjnego, dostawcy usług internetowych, informacji o czasie i </w:t>
      </w:r>
      <w:proofErr w:type="gramStart"/>
      <w:r w:rsidRPr="00D57877">
        <w:rPr>
          <w:rFonts w:ascii="Calibri" w:hAnsi="Calibri"/>
        </w:rPr>
        <w:t>dacie,</w:t>
      </w:r>
      <w:proofErr w:type="gramEnd"/>
      <w:r w:rsidRPr="00D57877">
        <w:rPr>
          <w:rFonts w:ascii="Calibri" w:hAnsi="Calibri"/>
        </w:rPr>
        <w:t xml:space="preserve"> </w:t>
      </w:r>
      <w:r w:rsidR="00EE159A" w:rsidRPr="00D57877">
        <w:rPr>
          <w:rFonts w:ascii="Calibri" w:hAnsi="Calibri"/>
        </w:rPr>
        <w:t xml:space="preserve">czy </w:t>
      </w:r>
      <w:r w:rsidRPr="00D57877">
        <w:rPr>
          <w:rFonts w:ascii="Calibri" w:hAnsi="Calibri"/>
        </w:rPr>
        <w:t>lokalizacji.</w:t>
      </w:r>
    </w:p>
    <w:p w14:paraId="2D9291BE" w14:textId="304A7792" w:rsidR="006E5AFF" w:rsidRPr="00D57877" w:rsidRDefault="006E5AFF" w:rsidP="00D5787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" w:hAnsi="Calibri"/>
          <w:highlight w:val="white"/>
        </w:rPr>
      </w:pP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mogą </w:t>
      </w:r>
      <w:r w:rsidRPr="00D57877">
        <w:rPr>
          <w:rFonts w:ascii="Calibri" w:hAnsi="Calibri"/>
          <w:highlight w:val="white"/>
        </w:rPr>
        <w:t>być odczytywane przez nasz system teleinformatyczny (</w:t>
      </w:r>
      <w:proofErr w:type="spellStart"/>
      <w:r w:rsidRPr="00D57877">
        <w:rPr>
          <w:rFonts w:ascii="Calibri" w:hAnsi="Calibri"/>
          <w:highlight w:val="white"/>
        </w:rPr>
        <w:t>cookies</w:t>
      </w:r>
      <w:proofErr w:type="spellEnd"/>
      <w:r w:rsidRPr="00D57877">
        <w:rPr>
          <w:rFonts w:ascii="Calibri" w:hAnsi="Calibri"/>
          <w:highlight w:val="white"/>
        </w:rPr>
        <w:t xml:space="preserve"> własne) lub system teleinformatyczny podmiotów trzecich (</w:t>
      </w:r>
      <w:proofErr w:type="spellStart"/>
      <w:r w:rsidRPr="00D57877">
        <w:rPr>
          <w:rFonts w:ascii="Calibri" w:hAnsi="Calibri"/>
          <w:highlight w:val="white"/>
        </w:rPr>
        <w:t>cookies</w:t>
      </w:r>
      <w:proofErr w:type="spellEnd"/>
      <w:r w:rsidRPr="00D57877">
        <w:rPr>
          <w:rFonts w:ascii="Calibri" w:hAnsi="Calibri"/>
          <w:highlight w:val="white"/>
        </w:rPr>
        <w:t xml:space="preserve"> podmiotów trzecich).</w:t>
      </w:r>
    </w:p>
    <w:p w14:paraId="4BEE4815" w14:textId="77777777" w:rsidR="00D57877" w:rsidRPr="00D57877" w:rsidRDefault="00D57877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 xml:space="preserve">Pliki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są zbierane i analizowane w celu:</w:t>
      </w:r>
    </w:p>
    <w:p w14:paraId="0F502992" w14:textId="77777777" w:rsidR="00D57877" w:rsidRPr="00D57877" w:rsidRDefault="00D57877" w:rsidP="00D57877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>dostosowania zawartości stron internetowych Serwisu do indywidualnych potrzeb Użytkownika oraz optymalizacji korzystania ze stron internetowych; w szczególności pliki te pozwalają rozpoznać urządzenie Użytkownika Serwisu i odpowiednio wyświetlić stronę internetową w sposób dostosowany do jego indywidualnych potrzeb;</w:t>
      </w:r>
    </w:p>
    <w:p w14:paraId="115774A6" w14:textId="77777777" w:rsidR="00D57877" w:rsidRPr="00D57877" w:rsidRDefault="00D57877" w:rsidP="00D57877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>tworzenia statystyk, które pomagają zrozumieć, w jaki sposób Użytkownicy Serwisu korzystają ze stron internetowych, co umożliwia ulepszanie ich struktury i zawartości.</w:t>
      </w:r>
    </w:p>
    <w:p w14:paraId="6322B708" w14:textId="77777777" w:rsidR="00D57877" w:rsidRPr="00D57877" w:rsidRDefault="00D57877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 xml:space="preserve">W wielu przypadkach przeglądarka internetowa, z której korzysta Użytkownik, domyślnie dopuszcza przechowywanie plików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w urządzeniu końcowym Użytkownika. </w:t>
      </w:r>
    </w:p>
    <w:p w14:paraId="45D4869F" w14:textId="77777777" w:rsidR="00D57877" w:rsidRPr="00D57877" w:rsidRDefault="00D57877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 xml:space="preserve">W każdym momencie możesz dokonać zmiany ustawień dotyczących plików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w konfiguracji swojej przeglądarki internetowej, w szczególności w taki sposób, aby:</w:t>
      </w:r>
    </w:p>
    <w:p w14:paraId="053D5E01" w14:textId="77777777" w:rsidR="00D57877" w:rsidRPr="00D57877" w:rsidRDefault="00D57877" w:rsidP="00D57877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 xml:space="preserve">zablokować automatyczną obsługę plików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przez przeglądarkę internetową lub</w:t>
      </w:r>
    </w:p>
    <w:p w14:paraId="1E4BF07B" w14:textId="77777777" w:rsidR="00D57877" w:rsidRPr="00D57877" w:rsidRDefault="00D57877" w:rsidP="00D57877">
      <w:pPr>
        <w:numPr>
          <w:ilvl w:val="1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>przeglądarka internetowa każdorazowo informowała ich o zamieszczeniu w urządzeniu pliku cookie.</w:t>
      </w:r>
    </w:p>
    <w:p w14:paraId="6255674A" w14:textId="77777777" w:rsidR="00D57877" w:rsidRPr="00D57877" w:rsidRDefault="00D57877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eastAsia="Times New Roman" w:hAnsi="Calibri" w:cs="Arial"/>
          <w:lang w:eastAsia="pl-PL"/>
        </w:rPr>
      </w:pPr>
      <w:r w:rsidRPr="00D57877">
        <w:rPr>
          <w:rFonts w:ascii="Calibri" w:eastAsia="Times New Roman" w:hAnsi="Calibri" w:cs="Arial"/>
          <w:lang w:eastAsia="pl-PL"/>
        </w:rPr>
        <w:t xml:space="preserve">Szczegółowe informacje o możliwości i sposobach obsługi plików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dostępne są w ustawieniach przeglądarki internetowej. </w:t>
      </w:r>
    </w:p>
    <w:p w14:paraId="01685C1A" w14:textId="77777777" w:rsidR="00D57877" w:rsidRPr="00D57877" w:rsidRDefault="00D57877" w:rsidP="00D57877">
      <w:pPr>
        <w:numPr>
          <w:ilvl w:val="0"/>
          <w:numId w:val="3"/>
        </w:numPr>
        <w:shd w:val="clear" w:color="auto" w:fill="FFFFFF"/>
        <w:spacing w:after="0" w:line="240" w:lineRule="auto"/>
        <w:contextualSpacing/>
        <w:jc w:val="both"/>
        <w:rPr>
          <w:rFonts w:ascii="Calibri" w:hAnsi="Calibri"/>
        </w:rPr>
      </w:pPr>
      <w:r w:rsidRPr="00D57877">
        <w:rPr>
          <w:rFonts w:ascii="Calibri" w:eastAsia="Times New Roman" w:hAnsi="Calibri" w:cs="Arial"/>
          <w:lang w:eastAsia="pl-PL"/>
        </w:rPr>
        <w:t xml:space="preserve">Po zablokowaniu przez użytkownika instalacji plików </w:t>
      </w:r>
      <w:proofErr w:type="spellStart"/>
      <w:r w:rsidRPr="00D57877">
        <w:rPr>
          <w:rFonts w:ascii="Calibri" w:eastAsia="Times New Roman" w:hAnsi="Calibri" w:cs="Arial"/>
          <w:lang w:eastAsia="pl-PL"/>
        </w:rPr>
        <w:t>cookies</w:t>
      </w:r>
      <w:proofErr w:type="spellEnd"/>
      <w:r w:rsidRPr="00D57877">
        <w:rPr>
          <w:rFonts w:ascii="Calibri" w:eastAsia="Times New Roman" w:hAnsi="Calibri" w:cs="Arial"/>
          <w:lang w:eastAsia="pl-PL"/>
        </w:rPr>
        <w:t xml:space="preserve"> w ustawieniach przeglądarki niektóre funkcje Serwisu mogą nie działać.</w:t>
      </w:r>
    </w:p>
    <w:p w14:paraId="69622CD2" w14:textId="0EE728D3" w:rsidR="00D57877" w:rsidRPr="00D57877" w:rsidRDefault="00D57877" w:rsidP="00D57877">
      <w:pPr>
        <w:spacing w:after="0" w:line="240" w:lineRule="auto"/>
        <w:ind w:left="360"/>
        <w:contextualSpacing/>
        <w:jc w:val="both"/>
        <w:rPr>
          <w:rFonts w:ascii="Calibri" w:hAnsi="Calibri"/>
          <w:highlight w:val="white"/>
        </w:rPr>
      </w:pPr>
    </w:p>
    <w:p w14:paraId="71EE8D8E" w14:textId="77777777" w:rsidR="00DE1386" w:rsidRPr="00D57877" w:rsidRDefault="00DE1386" w:rsidP="00DE1386">
      <w:pPr>
        <w:pStyle w:val="NormalnyWeb"/>
        <w:spacing w:beforeAutospacing="0" w:after="0" w:afterAutospacing="0"/>
        <w:ind w:left="720"/>
        <w:contextualSpacing/>
        <w:jc w:val="both"/>
        <w:rPr>
          <w:rFonts w:ascii="Calibri" w:hAnsi="Calibri"/>
          <w:sz w:val="22"/>
          <w:szCs w:val="22"/>
        </w:rPr>
      </w:pPr>
    </w:p>
    <w:p w14:paraId="32614835" w14:textId="77777777" w:rsidR="006E5AFF" w:rsidRPr="00D57877" w:rsidRDefault="006E5AFF" w:rsidP="00D57877">
      <w:pPr>
        <w:spacing w:after="0" w:line="240" w:lineRule="auto"/>
        <w:contextualSpacing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b/>
          <w:highlight w:val="white"/>
          <w:u w:val="single"/>
        </w:rPr>
        <w:t>Narzędzia społecznościowe</w:t>
      </w:r>
      <w:r w:rsidRPr="00D57877">
        <w:rPr>
          <w:rFonts w:ascii="Calibri" w:hAnsi="Calibri"/>
          <w:highlight w:val="white"/>
        </w:rPr>
        <w:t xml:space="preserve">. </w:t>
      </w:r>
    </w:p>
    <w:p w14:paraId="4C302DE2" w14:textId="330125CA" w:rsidR="006E5AFF" w:rsidRPr="00D57877" w:rsidRDefault="003D40E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 xml:space="preserve">W naszym Serwisie </w:t>
      </w:r>
      <w:r w:rsidR="0083159F">
        <w:rPr>
          <w:rFonts w:ascii="Calibri" w:hAnsi="Calibri"/>
          <w:highlight w:val="white"/>
        </w:rPr>
        <w:t xml:space="preserve">mogą być </w:t>
      </w:r>
      <w:r w:rsidR="006E5AFF" w:rsidRPr="00D57877">
        <w:rPr>
          <w:rFonts w:ascii="Calibri" w:hAnsi="Calibri"/>
          <w:highlight w:val="white"/>
        </w:rPr>
        <w:t>używane wtyczki i inne narzędzia społecznościowe udostępniane przez serwisy społecznościowe, takie jak Facebook</w:t>
      </w:r>
      <w:r w:rsidR="0091376A" w:rsidRPr="00D57877">
        <w:rPr>
          <w:rFonts w:ascii="Calibri" w:hAnsi="Calibri"/>
          <w:highlight w:val="white"/>
        </w:rPr>
        <w:t>.</w:t>
      </w:r>
      <w:r w:rsidR="006E5AFF" w:rsidRPr="00D57877">
        <w:rPr>
          <w:rFonts w:ascii="Calibri" w:hAnsi="Calibri"/>
          <w:highlight w:val="white"/>
        </w:rPr>
        <w:t xml:space="preserve"> </w:t>
      </w:r>
    </w:p>
    <w:p w14:paraId="6F5D2625" w14:textId="5CA02235" w:rsidR="006E5AFF" w:rsidRPr="00D57877" w:rsidRDefault="006E5AF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 xml:space="preserve">Wyświetlając </w:t>
      </w:r>
      <w:r w:rsidR="00667AAD" w:rsidRPr="00D57877">
        <w:rPr>
          <w:rFonts w:ascii="Calibri" w:hAnsi="Calibri"/>
          <w:highlight w:val="white"/>
        </w:rPr>
        <w:t>Serwis</w:t>
      </w:r>
      <w:r w:rsidRPr="00D57877">
        <w:rPr>
          <w:rFonts w:ascii="Calibri" w:hAnsi="Calibri"/>
          <w:highlight w:val="white"/>
        </w:rPr>
        <w:t xml:space="preserve"> zawierając</w:t>
      </w:r>
      <w:r w:rsidR="0083159F">
        <w:rPr>
          <w:rFonts w:ascii="Calibri" w:hAnsi="Calibri"/>
          <w:highlight w:val="white"/>
        </w:rPr>
        <w:t>y</w:t>
      </w:r>
      <w:r w:rsidRPr="00D57877">
        <w:rPr>
          <w:rFonts w:ascii="Calibri" w:hAnsi="Calibri"/>
          <w:highlight w:val="white"/>
        </w:rPr>
        <w:t xml:space="preserve"> taką wtyczkę, Twoja przeglądarka nawiąże bezpośrednie połączenie z serwerami administratorów serwisów społecznościowych (usługodawców). Zawartość wtyczki jest przekazywana przez danego usługodawcę bezpośrednio do Twojej przeglądarki i integrowana</w:t>
      </w:r>
      <w:r w:rsidR="00667AAD" w:rsidRPr="00D57877">
        <w:rPr>
          <w:rFonts w:ascii="Calibri" w:hAnsi="Calibri"/>
          <w:highlight w:val="white"/>
        </w:rPr>
        <w:t xml:space="preserve"> z Serwisem</w:t>
      </w:r>
      <w:r w:rsidRPr="00D57877">
        <w:rPr>
          <w:rFonts w:ascii="Calibri" w:hAnsi="Calibri"/>
          <w:highlight w:val="white"/>
        </w:rPr>
        <w:t>. Dzięki tej integracji usługodawcy otrzymują informację, że Twoj</w:t>
      </w:r>
      <w:r w:rsidR="00667AAD" w:rsidRPr="00D57877">
        <w:rPr>
          <w:rFonts w:ascii="Calibri" w:hAnsi="Calibri"/>
          <w:highlight w:val="white"/>
        </w:rPr>
        <w:t>a przeglądarka wyświetliła nasz Serwis</w:t>
      </w:r>
      <w:r w:rsidRPr="00D57877">
        <w:rPr>
          <w:rFonts w:ascii="Calibri" w:hAnsi="Calibri"/>
          <w:highlight w:val="white"/>
        </w:rPr>
        <w:t>, nawet jeśli nie posiadasz profilu u danego usługodawcy czy nie jesteś u niego akurat zalogowany. Taka informacja (wraz z Twoim adresem IP) jest przez Twoją przeglądarkę przesyłana bezpośrednio do serwera danego usługodawcy (niektóre serwery znajdują się w USA) i tam przechowywana.</w:t>
      </w:r>
    </w:p>
    <w:p w14:paraId="2116C980" w14:textId="7BB01627" w:rsidR="0091376A" w:rsidRPr="00D57877" w:rsidRDefault="006E5AF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lastRenderedPageBreak/>
        <w:t>Jeśli zalogowałeś</w:t>
      </w:r>
      <w:r w:rsidR="0083159F">
        <w:rPr>
          <w:rFonts w:ascii="Calibri" w:hAnsi="Calibri"/>
          <w:highlight w:val="white"/>
        </w:rPr>
        <w:t>/łaś</w:t>
      </w:r>
      <w:r w:rsidRPr="00D57877">
        <w:rPr>
          <w:rFonts w:ascii="Calibri" w:hAnsi="Calibri"/>
          <w:highlight w:val="white"/>
        </w:rPr>
        <w:t xml:space="preserve"> się do </w:t>
      </w:r>
      <w:r w:rsidR="0091376A" w:rsidRPr="00D57877">
        <w:rPr>
          <w:rFonts w:ascii="Calibri" w:hAnsi="Calibri"/>
          <w:highlight w:val="white"/>
        </w:rPr>
        <w:t>serwisu społecznościowego</w:t>
      </w:r>
      <w:r w:rsidRPr="00D57877">
        <w:rPr>
          <w:rFonts w:ascii="Calibri" w:hAnsi="Calibri"/>
          <w:highlight w:val="white"/>
        </w:rPr>
        <w:t>, to usługodawca ten będzie mógł bezpośrednio p</w:t>
      </w:r>
      <w:r w:rsidR="00667AAD" w:rsidRPr="00D57877">
        <w:rPr>
          <w:rFonts w:ascii="Calibri" w:hAnsi="Calibri"/>
          <w:highlight w:val="white"/>
        </w:rPr>
        <w:t xml:space="preserve">rzyporządkować wizytę w naszym Serwisie </w:t>
      </w:r>
      <w:r w:rsidRPr="00D57877">
        <w:rPr>
          <w:rFonts w:ascii="Calibri" w:hAnsi="Calibri"/>
          <w:highlight w:val="white"/>
        </w:rPr>
        <w:t>do Twojego profilu w danym serwisie społecznościowym.</w:t>
      </w:r>
    </w:p>
    <w:p w14:paraId="2451899B" w14:textId="45F99DCC" w:rsidR="0091376A" w:rsidRPr="00D57877" w:rsidRDefault="006E5AF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>Jeśl</w:t>
      </w:r>
      <w:r w:rsidR="00DF7613">
        <w:rPr>
          <w:rFonts w:ascii="Calibri" w:hAnsi="Calibri"/>
          <w:highlight w:val="white"/>
        </w:rPr>
        <w:t>i użyjesz danej wtyczki, np. kli</w:t>
      </w:r>
      <w:r w:rsidRPr="00D57877">
        <w:rPr>
          <w:rFonts w:ascii="Calibri" w:hAnsi="Calibri"/>
          <w:highlight w:val="white"/>
        </w:rPr>
        <w:t>kając w przycisk „Lubię to” lub „Udostępnij”, to odpowiednia informacja zostanie również przesłana bezpośrednio na serwer danego usługodawcy i tam zachowana.</w:t>
      </w:r>
    </w:p>
    <w:p w14:paraId="203D6190" w14:textId="2285B9A5" w:rsidR="006E5AFF" w:rsidRPr="00D57877" w:rsidRDefault="006E5AF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 xml:space="preserve">Ponadto informacje te zostaną opublikowane w danym serwisie społecznościowym i </w:t>
      </w:r>
      <w:r w:rsidR="0083159F">
        <w:rPr>
          <w:rFonts w:ascii="Calibri" w:hAnsi="Calibri"/>
          <w:highlight w:val="white"/>
        </w:rPr>
        <w:t xml:space="preserve">mogą </w:t>
      </w:r>
      <w:r w:rsidRPr="00D57877">
        <w:rPr>
          <w:rFonts w:ascii="Calibri" w:hAnsi="Calibri"/>
          <w:highlight w:val="white"/>
        </w:rPr>
        <w:t>uka</w:t>
      </w:r>
      <w:r w:rsidR="0083159F">
        <w:rPr>
          <w:rFonts w:ascii="Calibri" w:hAnsi="Calibri"/>
          <w:highlight w:val="white"/>
        </w:rPr>
        <w:t>zać</w:t>
      </w:r>
      <w:r w:rsidRPr="00D57877">
        <w:rPr>
          <w:rFonts w:ascii="Calibri" w:hAnsi="Calibri"/>
          <w:highlight w:val="white"/>
        </w:rPr>
        <w:t xml:space="preserve"> się osobom dodanym jako Twoje kontakty.</w:t>
      </w:r>
      <w:r w:rsidRPr="00D57877">
        <w:rPr>
          <w:rFonts w:ascii="Calibri" w:hAnsi="Calibri"/>
          <w:color w:val="414141"/>
          <w:highlight w:val="white"/>
        </w:rPr>
        <w:t xml:space="preserve"> </w:t>
      </w:r>
      <w:r w:rsidRPr="00D57877">
        <w:rPr>
          <w:rFonts w:ascii="Calibri" w:hAnsi="Calibri"/>
          <w:highlight w:val="white"/>
        </w:rPr>
        <w:t>Cel i zakres gromadzenia danych oraz ich dalszego przetwarzania i wykorzystania przez usługodawców, jak również możliwość kontaktu oraz Twoje prawa w tym zakresie i możliwość dokonania ustawień zapewniających ochronę Twojej prywatności zostały opisane w polityce prywatności poszczególnych usługodawców</w:t>
      </w:r>
      <w:r w:rsidR="0083159F">
        <w:rPr>
          <w:rFonts w:ascii="Calibri" w:hAnsi="Calibri"/>
          <w:highlight w:val="white"/>
        </w:rPr>
        <w:t>, np.:</w:t>
      </w:r>
      <w:r w:rsidRPr="00D57877">
        <w:rPr>
          <w:rFonts w:ascii="Calibri" w:hAnsi="Calibri"/>
          <w:color w:val="414141"/>
          <w:highlight w:val="white"/>
        </w:rPr>
        <w:t xml:space="preserve"> </w:t>
      </w:r>
    </w:p>
    <w:p w14:paraId="6DD499C4" w14:textId="76FA1F40" w:rsidR="006E5AFF" w:rsidRPr="00D57877" w:rsidRDefault="006E5AFF" w:rsidP="00D57877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Calibri" w:hAnsi="Calibri"/>
          <w:highlight w:val="white"/>
          <w:lang w:val="en-US"/>
        </w:rPr>
      </w:pPr>
      <w:r w:rsidRPr="00D57877">
        <w:rPr>
          <w:rFonts w:ascii="Calibri" w:hAnsi="Calibri"/>
          <w:highlight w:val="white"/>
          <w:lang w:val="en-US"/>
        </w:rPr>
        <w:t>Facebook -</w:t>
      </w:r>
      <w:hyperlink r:id="rId9">
        <w:r w:rsidRPr="00D57877">
          <w:rPr>
            <w:rFonts w:ascii="Calibri" w:hAnsi="Calibri"/>
            <w:highlight w:val="white"/>
            <w:lang w:val="en-US"/>
          </w:rPr>
          <w:t xml:space="preserve"> </w:t>
        </w:r>
      </w:hyperlink>
      <w:r w:rsidR="003D40EF" w:rsidRPr="00D57877">
        <w:rPr>
          <w:rFonts w:ascii="Calibri" w:hAnsi="Calibri"/>
          <w:lang w:val="en-US"/>
        </w:rPr>
        <w:t xml:space="preserve"> </w:t>
      </w:r>
      <w:hyperlink r:id="rId10" w:history="1">
        <w:r w:rsidR="003D40EF" w:rsidRPr="00D57877">
          <w:rPr>
            <w:rStyle w:val="Hipercze"/>
            <w:rFonts w:ascii="Calibri" w:hAnsi="Calibri"/>
            <w:lang w:val="en-US"/>
          </w:rPr>
          <w:t>https://www.facebook.com/privacy/explanation</w:t>
        </w:r>
      </w:hyperlink>
      <w:r w:rsidRPr="00D57877">
        <w:rPr>
          <w:rFonts w:ascii="Calibri" w:hAnsi="Calibri"/>
          <w:highlight w:val="white"/>
          <w:lang w:val="en-US"/>
        </w:rPr>
        <w:t>,</w:t>
      </w:r>
    </w:p>
    <w:p w14:paraId="090D1C11" w14:textId="3DEDCBCB" w:rsidR="006E5AFF" w:rsidRPr="00D57877" w:rsidRDefault="006E5AFF" w:rsidP="00D5787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 xml:space="preserve">Jeśli nie chcesz, aby serwisy społecznościowe przyporządkowywały dane zebrane w trakcie odwiedzin </w:t>
      </w:r>
      <w:r w:rsidR="00667AAD" w:rsidRPr="00D57877">
        <w:rPr>
          <w:rFonts w:ascii="Calibri" w:hAnsi="Calibri"/>
          <w:highlight w:val="white"/>
        </w:rPr>
        <w:t xml:space="preserve">w naszym Serwisie </w:t>
      </w:r>
      <w:r w:rsidRPr="00D57877">
        <w:rPr>
          <w:rFonts w:ascii="Calibri" w:hAnsi="Calibri"/>
          <w:highlight w:val="white"/>
        </w:rPr>
        <w:t xml:space="preserve">bezpośrednio Twojemu profilowi w danym serwisie, to przed wizytą </w:t>
      </w:r>
      <w:r w:rsidR="00667AAD" w:rsidRPr="00D57877">
        <w:rPr>
          <w:rFonts w:ascii="Calibri" w:hAnsi="Calibri"/>
          <w:highlight w:val="white"/>
        </w:rPr>
        <w:t>w naszym Serwisie</w:t>
      </w:r>
      <w:r w:rsidRPr="00D57877">
        <w:rPr>
          <w:rFonts w:ascii="Calibri" w:hAnsi="Calibri"/>
          <w:highlight w:val="white"/>
        </w:rPr>
        <w:t xml:space="preserve"> musisz się wylogować z tego serwisu. Możesz również całkowicie </w:t>
      </w:r>
      <w:r w:rsidR="00667AAD" w:rsidRPr="00D57877">
        <w:rPr>
          <w:rFonts w:ascii="Calibri" w:hAnsi="Calibri"/>
          <w:highlight w:val="white"/>
        </w:rPr>
        <w:t xml:space="preserve">uniemożliwić załadowanie w Serwisie </w:t>
      </w:r>
      <w:r w:rsidRPr="00D57877">
        <w:rPr>
          <w:rFonts w:ascii="Calibri" w:hAnsi="Calibri"/>
          <w:highlight w:val="white"/>
        </w:rPr>
        <w:t>wtyczek</w:t>
      </w:r>
      <w:r w:rsidR="00667AAD" w:rsidRPr="00D57877">
        <w:rPr>
          <w:rFonts w:ascii="Calibri" w:hAnsi="Calibri"/>
          <w:highlight w:val="white"/>
        </w:rPr>
        <w:t>,</w:t>
      </w:r>
      <w:r w:rsidRPr="00D57877">
        <w:rPr>
          <w:rFonts w:ascii="Calibri" w:hAnsi="Calibri"/>
          <w:highlight w:val="white"/>
        </w:rPr>
        <w:t xml:space="preserve"> stosując odpowiednie rozszerzenia dla Twojej przeglądarki, np. blokowanie skryptów.</w:t>
      </w:r>
    </w:p>
    <w:p w14:paraId="5EAF776A" w14:textId="77777777" w:rsidR="0091376A" w:rsidRPr="00D57877" w:rsidRDefault="0091376A" w:rsidP="00D57877">
      <w:pPr>
        <w:pStyle w:val="Nagwek2"/>
        <w:spacing w:beforeAutospacing="0" w:after="0" w:afterAutospacing="0"/>
        <w:contextualSpacing/>
        <w:jc w:val="both"/>
        <w:rPr>
          <w:rFonts w:ascii="Calibri" w:hAnsi="Calibri"/>
          <w:sz w:val="22"/>
          <w:szCs w:val="22"/>
        </w:rPr>
      </w:pPr>
      <w:bookmarkStart w:id="1" w:name="_n1t32597d6ck" w:colFirst="0" w:colLast="0"/>
      <w:bookmarkEnd w:id="1"/>
    </w:p>
    <w:p w14:paraId="5E5D0A38" w14:textId="3C713949" w:rsidR="006E5AFF" w:rsidRPr="00D57877" w:rsidRDefault="006E5AFF" w:rsidP="00D57877">
      <w:pPr>
        <w:pStyle w:val="Nagwek2"/>
        <w:spacing w:beforeAutospacing="0" w:after="0" w:afterAutospacing="0"/>
        <w:contextualSpacing/>
        <w:jc w:val="both"/>
        <w:rPr>
          <w:rFonts w:ascii="Calibri" w:hAnsi="Calibri"/>
          <w:sz w:val="22"/>
          <w:szCs w:val="22"/>
          <w:u w:val="single"/>
        </w:rPr>
      </w:pPr>
      <w:r w:rsidRPr="00D57877">
        <w:rPr>
          <w:rFonts w:ascii="Calibri" w:hAnsi="Calibri"/>
          <w:sz w:val="22"/>
          <w:szCs w:val="22"/>
          <w:u w:val="single"/>
        </w:rPr>
        <w:t>Logi serwera</w:t>
      </w:r>
    </w:p>
    <w:p w14:paraId="103F9C33" w14:textId="6863FB25" w:rsidR="0091376A" w:rsidRPr="00D57877" w:rsidRDefault="00667AAD" w:rsidP="00D5787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>Korzystanie z Serwisu</w:t>
      </w:r>
      <w:r w:rsidR="006E5AFF" w:rsidRPr="00D57877">
        <w:rPr>
          <w:rFonts w:ascii="Calibri" w:hAnsi="Calibri"/>
          <w:highlight w:val="white"/>
        </w:rPr>
        <w:t xml:space="preserve"> wiąże się z przesyłaniem zapytań do serwera, na którym przechowywana jest</w:t>
      </w:r>
      <w:r w:rsidRPr="00D57877">
        <w:rPr>
          <w:rFonts w:ascii="Calibri" w:hAnsi="Calibri"/>
          <w:highlight w:val="white"/>
        </w:rPr>
        <w:t xml:space="preserve"> Serwis</w:t>
      </w:r>
      <w:r w:rsidR="006E5AFF" w:rsidRPr="00D57877">
        <w:rPr>
          <w:rFonts w:ascii="Calibri" w:hAnsi="Calibri"/>
          <w:highlight w:val="white"/>
        </w:rPr>
        <w:t xml:space="preserve">. Każde zapytanie skierowane do serwera zapisywane jest w logach serwera. </w:t>
      </w:r>
    </w:p>
    <w:p w14:paraId="404075D2" w14:textId="77777777" w:rsidR="001964FC" w:rsidRPr="00D57877" w:rsidRDefault="006E5AFF" w:rsidP="00D5787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>Logi obejmują m.in. Twój adres IP, datę i czas serwera, informacje o przeglądarce internetowej i systemie operacyjnym z jakiego korzystasz. Logi zapisywane i przechowywane są na serwerze.</w:t>
      </w:r>
    </w:p>
    <w:p w14:paraId="350CE9A1" w14:textId="06509C10" w:rsidR="001964FC" w:rsidRPr="00D57877" w:rsidRDefault="006E5AFF" w:rsidP="00D5787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>Dane zapisane w logach serwera nie są kojarzone z konkre</w:t>
      </w:r>
      <w:r w:rsidR="00667AAD" w:rsidRPr="00D57877">
        <w:rPr>
          <w:rFonts w:ascii="Calibri" w:hAnsi="Calibri"/>
          <w:highlight w:val="white"/>
        </w:rPr>
        <w:t xml:space="preserve">tnymi osobami korzystającymi z Serwisu </w:t>
      </w:r>
      <w:r w:rsidRPr="00D57877">
        <w:rPr>
          <w:rFonts w:ascii="Calibri" w:hAnsi="Calibri"/>
          <w:highlight w:val="white"/>
        </w:rPr>
        <w:t>i nie są wykorzystywane przez nas w celu Twojej identyfikacji.</w:t>
      </w:r>
    </w:p>
    <w:p w14:paraId="2D71521F" w14:textId="54D28C64" w:rsidR="006E5AFF" w:rsidRPr="00D57877" w:rsidRDefault="006E5AFF" w:rsidP="00D5787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Calibri" w:hAnsi="Calibri"/>
          <w:highlight w:val="white"/>
        </w:rPr>
      </w:pPr>
      <w:r w:rsidRPr="00D57877">
        <w:rPr>
          <w:rFonts w:ascii="Calibri" w:hAnsi="Calibri"/>
          <w:highlight w:val="white"/>
        </w:rPr>
        <w:t>Logi serwera stanowią wyłącznie materiał pomocniczy służą</w:t>
      </w:r>
      <w:r w:rsidR="001964FC" w:rsidRPr="00D57877">
        <w:rPr>
          <w:rFonts w:ascii="Calibri" w:hAnsi="Calibri"/>
          <w:highlight w:val="white"/>
        </w:rPr>
        <w:t xml:space="preserve">cy do administrowania </w:t>
      </w:r>
      <w:r w:rsidR="00667AAD" w:rsidRPr="00D57877">
        <w:rPr>
          <w:rFonts w:ascii="Calibri" w:hAnsi="Calibri"/>
          <w:highlight w:val="white"/>
        </w:rPr>
        <w:t>Serwisem</w:t>
      </w:r>
      <w:r w:rsidR="001964FC" w:rsidRPr="00D57877">
        <w:rPr>
          <w:rFonts w:ascii="Calibri" w:hAnsi="Calibri"/>
          <w:highlight w:val="white"/>
        </w:rPr>
        <w:t>, a </w:t>
      </w:r>
      <w:r w:rsidRPr="00D57877">
        <w:rPr>
          <w:rFonts w:ascii="Calibri" w:hAnsi="Calibri"/>
          <w:highlight w:val="white"/>
        </w:rPr>
        <w:t>ich zawartość nie jest ujawniana nikomu poza osobami upoważnionymi do administrowania serwerem.</w:t>
      </w:r>
    </w:p>
    <w:p w14:paraId="6F682F8C" w14:textId="299E8272" w:rsidR="00DE1386" w:rsidRDefault="00DE1386" w:rsidP="00D57877">
      <w:pPr>
        <w:spacing w:after="0" w:line="240" w:lineRule="auto"/>
        <w:contextualSpacing/>
        <w:jc w:val="both"/>
        <w:rPr>
          <w:rFonts w:ascii="Calibri" w:hAnsi="Calibri"/>
          <w:highlight w:val="white"/>
        </w:rPr>
      </w:pPr>
    </w:p>
    <w:p w14:paraId="2C95057E" w14:textId="77777777" w:rsidR="00227592" w:rsidRPr="00D57877" w:rsidRDefault="00670CDD" w:rsidP="00D57877">
      <w:pPr>
        <w:spacing w:after="0" w:line="240" w:lineRule="auto"/>
        <w:contextualSpacing/>
        <w:rPr>
          <w:rFonts w:ascii="Calibri" w:eastAsia="Times New Roman" w:hAnsi="Calibri" w:cs="Arial"/>
          <w:b/>
          <w:u w:val="single"/>
          <w:lang w:eastAsia="pl-PL"/>
        </w:rPr>
      </w:pPr>
      <w:bookmarkStart w:id="2" w:name="_13mg8ufvglvi" w:colFirst="0" w:colLast="0"/>
      <w:bookmarkEnd w:id="2"/>
      <w:r w:rsidRPr="00D57877">
        <w:rPr>
          <w:rFonts w:ascii="Calibri" w:eastAsia="Times New Roman" w:hAnsi="Calibri" w:cs="Arial"/>
          <w:b/>
          <w:u w:val="single"/>
          <w:lang w:eastAsia="pl-PL"/>
        </w:rPr>
        <w:t>Postanowienia końcowe</w:t>
      </w:r>
    </w:p>
    <w:p w14:paraId="6C006F17" w14:textId="646212EB" w:rsidR="007C0300" w:rsidRPr="00D57877" w:rsidRDefault="00DB6711" w:rsidP="003C32EA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hAnsi="Calibri" w:cs="Tahoma"/>
          <w:shd w:val="clear" w:color="auto" w:fill="FFFFFF"/>
        </w:rPr>
      </w:pPr>
      <w:r w:rsidRPr="00D57877">
        <w:rPr>
          <w:rFonts w:ascii="Calibri" w:hAnsi="Calibri" w:cs="Tahoma"/>
          <w:shd w:val="clear" w:color="auto" w:fill="FFFFFF"/>
        </w:rPr>
        <w:t xml:space="preserve">Fundacja zastrzega sobie prawo do wprowadzania zmian w Polityce prywatności. </w:t>
      </w:r>
      <w:r w:rsidR="00747699" w:rsidRPr="00D57877">
        <w:rPr>
          <w:rFonts w:ascii="Calibri" w:hAnsi="Calibri" w:cs="Tahoma"/>
          <w:shd w:val="clear" w:color="auto" w:fill="FFFFFF"/>
        </w:rPr>
        <w:t>O wszystkich zmianach użytkownicy będą informowani poprzez opublikowanie zmienionej polityki prywatności na stronie</w:t>
      </w:r>
      <w:r w:rsidR="0083159F">
        <w:rPr>
          <w:rFonts w:ascii="Calibri" w:hAnsi="Calibri" w:cs="Tahoma"/>
          <w:shd w:val="clear" w:color="auto" w:fill="FFFFFF"/>
        </w:rPr>
        <w:t xml:space="preserve"> openstax.pl</w:t>
      </w:r>
      <w:hyperlink w:history="1"/>
      <w:r w:rsidR="00747699" w:rsidRPr="00D57877">
        <w:rPr>
          <w:rFonts w:ascii="Calibri" w:hAnsi="Calibri" w:cs="Tahoma"/>
          <w:shd w:val="clear" w:color="auto" w:fill="FFFFFF"/>
        </w:rPr>
        <w:t xml:space="preserve">. </w:t>
      </w:r>
      <w:r w:rsidRPr="00D57877">
        <w:rPr>
          <w:rFonts w:ascii="Calibri" w:hAnsi="Calibri" w:cs="Tahoma"/>
          <w:shd w:val="clear" w:color="auto" w:fill="FFFFFF"/>
        </w:rPr>
        <w:t>Każdego Użytkownika obowiązuje wersja Polityki prywatności aktualna w chwili korzystania z Serwisu prowadzonych przez Fundację.</w:t>
      </w:r>
    </w:p>
    <w:p w14:paraId="47028501" w14:textId="775EDF88" w:rsidR="00A15746" w:rsidRDefault="00A15746" w:rsidP="00D5787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hAnsi="Calibri" w:cs="Tahoma"/>
          <w:shd w:val="clear" w:color="auto" w:fill="FFFFFF"/>
        </w:rPr>
      </w:pPr>
      <w:r>
        <w:rPr>
          <w:rFonts w:ascii="Calibri" w:hAnsi="Calibri" w:cs="Tahoma"/>
          <w:shd w:val="clear" w:color="auto" w:fill="FFFFFF"/>
        </w:rPr>
        <w:t>Obecna p</w:t>
      </w:r>
      <w:r w:rsidR="00BE616E">
        <w:rPr>
          <w:rFonts w:ascii="Calibri" w:hAnsi="Calibri" w:cs="Tahoma"/>
          <w:shd w:val="clear" w:color="auto" w:fill="FFFFFF"/>
        </w:rPr>
        <w:t xml:space="preserve">olityka obowiązuje od </w:t>
      </w:r>
      <w:r w:rsidR="0083159F">
        <w:rPr>
          <w:rFonts w:ascii="Calibri" w:hAnsi="Calibri" w:cs="Tahoma"/>
          <w:shd w:val="clear" w:color="auto" w:fill="FFFFFF"/>
        </w:rPr>
        <w:t>1.10.2018</w:t>
      </w:r>
      <w:r w:rsidR="000404CF">
        <w:rPr>
          <w:rStyle w:val="Odwoaniedokomentarza"/>
        </w:rPr>
        <w:t>.</w:t>
      </w:r>
    </w:p>
    <w:p w14:paraId="4BD6E439" w14:textId="61FBC94E" w:rsidR="00227592" w:rsidRPr="00D57877" w:rsidRDefault="00670CDD" w:rsidP="00D57877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Calibri" w:hAnsi="Calibri" w:cs="Tahoma"/>
          <w:shd w:val="clear" w:color="auto" w:fill="FFFFFF"/>
        </w:rPr>
      </w:pPr>
      <w:r w:rsidRPr="00D57877">
        <w:rPr>
          <w:rFonts w:ascii="Calibri" w:hAnsi="Calibri" w:cs="Tahoma"/>
          <w:shd w:val="clear" w:color="auto" w:fill="FFFFFF"/>
        </w:rPr>
        <w:t xml:space="preserve">W razie dodatkowych pytań dotyczących ochrony prywatności prosimy o kontakt </w:t>
      </w:r>
      <w:r w:rsidR="00864F15">
        <w:rPr>
          <w:rFonts w:ascii="Calibri" w:hAnsi="Calibri" w:cs="Tahoma"/>
          <w:shd w:val="clear" w:color="auto" w:fill="FFFFFF"/>
        </w:rPr>
        <w:t>pod</w:t>
      </w:r>
      <w:r w:rsidRPr="00D57877">
        <w:rPr>
          <w:rFonts w:ascii="Calibri" w:hAnsi="Calibri" w:cs="Tahoma"/>
          <w:shd w:val="clear" w:color="auto" w:fill="FFFFFF"/>
        </w:rPr>
        <w:t xml:space="preserve"> adr</w:t>
      </w:r>
      <w:r w:rsidR="00864F15">
        <w:rPr>
          <w:rFonts w:ascii="Calibri" w:hAnsi="Calibri" w:cs="Tahoma"/>
          <w:shd w:val="clear" w:color="auto" w:fill="FFFFFF"/>
        </w:rPr>
        <w:t>esem</w:t>
      </w:r>
      <w:r w:rsidRPr="00D57877">
        <w:rPr>
          <w:rFonts w:ascii="Calibri" w:hAnsi="Calibri" w:cs="Tahoma"/>
          <w:shd w:val="clear" w:color="auto" w:fill="FFFFFF"/>
        </w:rPr>
        <w:t xml:space="preserve">: </w:t>
      </w:r>
      <w:r w:rsidR="0062099D">
        <w:rPr>
          <w:rFonts w:ascii="Calibri" w:hAnsi="Calibri" w:cs="Tahoma"/>
          <w:shd w:val="clear" w:color="auto" w:fill="FFFFFF"/>
        </w:rPr>
        <w:t>rodo</w:t>
      </w:r>
      <w:r w:rsidR="0083159F">
        <w:rPr>
          <w:rFonts w:ascii="Calibri" w:hAnsi="Calibri" w:cs="Tahoma"/>
          <w:shd w:val="clear" w:color="auto" w:fill="FFFFFF"/>
        </w:rPr>
        <w:t>@openstax.pl</w:t>
      </w:r>
      <w:hyperlink r:id="rId11" w:history="1"/>
    </w:p>
    <w:sectPr w:rsidR="00227592" w:rsidRPr="00D57877" w:rsidSect="00A170C2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D8BF4" w14:textId="77777777" w:rsidR="00657C23" w:rsidRDefault="00657C23" w:rsidP="00A94DA0">
      <w:pPr>
        <w:spacing w:after="0" w:line="240" w:lineRule="auto"/>
      </w:pPr>
      <w:r>
        <w:separator/>
      </w:r>
    </w:p>
  </w:endnote>
  <w:endnote w:type="continuationSeparator" w:id="0">
    <w:p w14:paraId="24937DAC" w14:textId="77777777" w:rsidR="00657C23" w:rsidRDefault="00657C23" w:rsidP="00A94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20B0604020202020204"/>
    <w:charset w:val="00"/>
    <w:family w:val="roman"/>
    <w:notTrueType/>
    <w:pitch w:val="default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3" w:author="Paulina Szczucińska" w:date="2019-01-14T15:48:00Z"/>
  <w:sdt>
    <w:sdtPr>
      <w:rPr>
        <w:rStyle w:val="Numerstrony"/>
      </w:rPr>
      <w:id w:val="-629465820"/>
      <w:docPartObj>
        <w:docPartGallery w:val="Page Numbers (Bottom of Page)"/>
        <w:docPartUnique/>
      </w:docPartObj>
    </w:sdtPr>
    <w:sdtContent>
      <w:customXmlInsRangeEnd w:id="3"/>
      <w:p w14:paraId="0DD63CFC" w14:textId="487C4D19" w:rsidR="00DF1E02" w:rsidRDefault="00DF1E02" w:rsidP="001935DF">
        <w:pPr>
          <w:pStyle w:val="Stopka"/>
          <w:framePr w:wrap="none" w:vAnchor="text" w:hAnchor="margin" w:xAlign="right" w:y="1"/>
          <w:rPr>
            <w:ins w:id="4" w:author="Paulina Szczucińska" w:date="2019-01-14T15:48:00Z"/>
            <w:rStyle w:val="Numerstrony"/>
          </w:rPr>
        </w:pPr>
        <w:ins w:id="5" w:author="Paulina Szczucińska" w:date="2019-01-14T15:48:00Z"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  <w:r>
            <w:rPr>
              <w:rStyle w:val="Numerstrony"/>
            </w:rPr>
            <w:fldChar w:fldCharType="end"/>
          </w:r>
        </w:ins>
      </w:p>
      <w:customXmlInsRangeStart w:id="6" w:author="Paulina Szczucińska" w:date="2019-01-14T15:48:00Z"/>
    </w:sdtContent>
  </w:sdt>
  <w:customXmlInsRangeEnd w:id="6"/>
  <w:p w14:paraId="4186D17C" w14:textId="77777777" w:rsidR="00DF1E02" w:rsidRDefault="00DF1E02" w:rsidP="00DF1E02">
    <w:pPr>
      <w:pStyle w:val="Stopka"/>
      <w:ind w:right="360"/>
      <w:pPrChange w:id="7" w:author="Paulina Szczucińska" w:date="2019-01-14T15:48:00Z">
        <w:pPr>
          <w:pStyle w:val="Stopka"/>
        </w:pPr>
      </w:pPrChange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ustomXmlInsRangeStart w:id="8" w:author="Paulina Szczucińska" w:date="2019-01-14T15:48:00Z"/>
  <w:sdt>
    <w:sdtPr>
      <w:rPr>
        <w:rStyle w:val="Numerstrony"/>
      </w:rPr>
      <w:id w:val="-726375647"/>
      <w:docPartObj>
        <w:docPartGallery w:val="Page Numbers (Bottom of Page)"/>
        <w:docPartUnique/>
      </w:docPartObj>
    </w:sdtPr>
    <w:sdtContent>
      <w:customXmlInsRangeEnd w:id="8"/>
      <w:p w14:paraId="2450F7B9" w14:textId="19E6B8C0" w:rsidR="00DF1E02" w:rsidRDefault="00DF1E02" w:rsidP="001935DF">
        <w:pPr>
          <w:pStyle w:val="Stopka"/>
          <w:framePr w:wrap="none" w:vAnchor="text" w:hAnchor="margin" w:xAlign="right" w:y="1"/>
          <w:rPr>
            <w:ins w:id="9" w:author="Paulina Szczucińska" w:date="2019-01-14T15:48:00Z"/>
            <w:rStyle w:val="Numerstrony"/>
          </w:rPr>
        </w:pPr>
        <w:ins w:id="10" w:author="Paulina Szczucińska" w:date="2019-01-14T15:48:00Z">
          <w:r>
            <w:rPr>
              <w:rStyle w:val="Numerstrony"/>
            </w:rPr>
            <w:fldChar w:fldCharType="begin"/>
          </w:r>
          <w:r>
            <w:rPr>
              <w:rStyle w:val="Numerstrony"/>
            </w:rPr>
            <w:instrText xml:space="preserve"> PAGE </w:instrText>
          </w:r>
        </w:ins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ins w:id="11" w:author="Paulina Szczucińska" w:date="2019-01-14T15:48:00Z">
          <w:r>
            <w:rPr>
              <w:rStyle w:val="Numerstrony"/>
            </w:rPr>
            <w:fldChar w:fldCharType="end"/>
          </w:r>
        </w:ins>
      </w:p>
      <w:customXmlInsRangeStart w:id="12" w:author="Paulina Szczucińska" w:date="2019-01-14T15:48:00Z"/>
    </w:sdtContent>
  </w:sdt>
  <w:customXmlInsRangeEnd w:id="12"/>
  <w:p w14:paraId="08997636" w14:textId="77777777" w:rsidR="00DF1E02" w:rsidRDefault="00DF1E02" w:rsidP="00DF1E02">
    <w:pPr>
      <w:pStyle w:val="Stopka"/>
      <w:ind w:right="360"/>
      <w:pPrChange w:id="13" w:author="Paulina Szczucińska" w:date="2019-01-14T15:48:00Z">
        <w:pPr>
          <w:pStyle w:val="Stopka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B7C578" w14:textId="77777777" w:rsidR="00657C23" w:rsidRDefault="00657C23" w:rsidP="00A94DA0">
      <w:pPr>
        <w:spacing w:after="0" w:line="240" w:lineRule="auto"/>
      </w:pPr>
      <w:r>
        <w:separator/>
      </w:r>
    </w:p>
  </w:footnote>
  <w:footnote w:type="continuationSeparator" w:id="0">
    <w:p w14:paraId="12E9C437" w14:textId="77777777" w:rsidR="00657C23" w:rsidRDefault="00657C23" w:rsidP="00A94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9E98C" w14:textId="77777777" w:rsidR="00A94DA0" w:rsidRDefault="00A94DA0" w:rsidP="00A94DA0">
    <w:pPr>
      <w:pStyle w:val="Nagwek"/>
      <w:jc w:val="right"/>
      <w:rPr>
        <w:b/>
      </w:rPr>
    </w:pPr>
  </w:p>
  <w:p w14:paraId="1E41950D" w14:textId="77777777" w:rsidR="00A94DA0" w:rsidRPr="00A94DA0" w:rsidRDefault="00A94DA0" w:rsidP="00A94DA0">
    <w:pPr>
      <w:pStyle w:val="Nagwek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41BC6"/>
    <w:multiLevelType w:val="multilevel"/>
    <w:tmpl w:val="46FCB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89E5381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C05B4"/>
    <w:multiLevelType w:val="multilevel"/>
    <w:tmpl w:val="0FC6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F934AE"/>
    <w:multiLevelType w:val="multilevel"/>
    <w:tmpl w:val="46FCB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228F0706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0702A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4B2B8C"/>
    <w:multiLevelType w:val="multilevel"/>
    <w:tmpl w:val="46FCB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7D63A6F"/>
    <w:multiLevelType w:val="multilevel"/>
    <w:tmpl w:val="F2FEA4D4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D5BB1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F2EC9"/>
    <w:multiLevelType w:val="multilevel"/>
    <w:tmpl w:val="46FCBD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3457D02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EA30C4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1076F8"/>
    <w:multiLevelType w:val="hybridMultilevel"/>
    <w:tmpl w:val="9B4C4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A20D3"/>
    <w:multiLevelType w:val="hybridMultilevel"/>
    <w:tmpl w:val="91ECA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8C2709"/>
    <w:multiLevelType w:val="hybridMultilevel"/>
    <w:tmpl w:val="D11E1146"/>
    <w:lvl w:ilvl="0" w:tplc="2116C6C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0C0473"/>
    <w:multiLevelType w:val="multilevel"/>
    <w:tmpl w:val="B5CCDD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E2092"/>
    <w:multiLevelType w:val="multilevel"/>
    <w:tmpl w:val="6C32427C"/>
    <w:lvl w:ilvl="0">
      <w:start w:val="1"/>
      <w:numFmt w:val="bullet"/>
      <w:lvlText w:val="●"/>
      <w:lvlJc w:val="left"/>
      <w:pPr>
        <w:ind w:left="1068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828" w:hanging="360"/>
      </w:pPr>
      <w:rPr>
        <w:u w:val="none"/>
      </w:rPr>
    </w:lvl>
  </w:abstractNum>
  <w:abstractNum w:abstractNumId="17" w15:restartNumberingAfterBreak="0">
    <w:nsid w:val="67044031"/>
    <w:multiLevelType w:val="multilevel"/>
    <w:tmpl w:val="9250AE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6D301787"/>
    <w:multiLevelType w:val="multilevel"/>
    <w:tmpl w:val="AB542C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6FDF7F8F"/>
    <w:multiLevelType w:val="multilevel"/>
    <w:tmpl w:val="9A3EEA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174F83"/>
    <w:multiLevelType w:val="multilevel"/>
    <w:tmpl w:val="43EE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F95481F"/>
    <w:multiLevelType w:val="multilevel"/>
    <w:tmpl w:val="53BA99D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1"/>
  </w:num>
  <w:num w:numId="4">
    <w:abstractNumId w:val="15"/>
  </w:num>
  <w:num w:numId="5">
    <w:abstractNumId w:val="17"/>
  </w:num>
  <w:num w:numId="6">
    <w:abstractNumId w:val="2"/>
  </w:num>
  <w:num w:numId="7">
    <w:abstractNumId w:val="20"/>
  </w:num>
  <w:num w:numId="8">
    <w:abstractNumId w:val="12"/>
  </w:num>
  <w:num w:numId="9">
    <w:abstractNumId w:val="0"/>
  </w:num>
  <w:num w:numId="10">
    <w:abstractNumId w:val="16"/>
  </w:num>
  <w:num w:numId="11">
    <w:abstractNumId w:val="18"/>
  </w:num>
  <w:num w:numId="12">
    <w:abstractNumId w:val="13"/>
  </w:num>
  <w:num w:numId="13">
    <w:abstractNumId w:val="9"/>
  </w:num>
  <w:num w:numId="14">
    <w:abstractNumId w:val="8"/>
  </w:num>
  <w:num w:numId="15">
    <w:abstractNumId w:val="11"/>
  </w:num>
  <w:num w:numId="16">
    <w:abstractNumId w:val="14"/>
  </w:num>
  <w:num w:numId="17">
    <w:abstractNumId w:val="19"/>
  </w:num>
  <w:num w:numId="18">
    <w:abstractNumId w:val="3"/>
  </w:num>
  <w:num w:numId="19">
    <w:abstractNumId w:val="4"/>
  </w:num>
  <w:num w:numId="20">
    <w:abstractNumId w:val="10"/>
  </w:num>
  <w:num w:numId="21">
    <w:abstractNumId w:val="5"/>
  </w:num>
  <w:num w:numId="22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ulina Szczucińska">
    <w15:presenceInfo w15:providerId="None" w15:userId="Paulina Szczucińs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7592"/>
    <w:rsid w:val="000404CF"/>
    <w:rsid w:val="0007129B"/>
    <w:rsid w:val="00085129"/>
    <w:rsid w:val="00086AE0"/>
    <w:rsid w:val="000920D5"/>
    <w:rsid w:val="000A6AE2"/>
    <w:rsid w:val="000E7C5E"/>
    <w:rsid w:val="001129C7"/>
    <w:rsid w:val="00150EFE"/>
    <w:rsid w:val="00162369"/>
    <w:rsid w:val="001964FC"/>
    <w:rsid w:val="0022685C"/>
    <w:rsid w:val="00227592"/>
    <w:rsid w:val="00234075"/>
    <w:rsid w:val="00271B6F"/>
    <w:rsid w:val="002C6FDF"/>
    <w:rsid w:val="002E021A"/>
    <w:rsid w:val="002E40DF"/>
    <w:rsid w:val="002E596B"/>
    <w:rsid w:val="00342BBB"/>
    <w:rsid w:val="003825F0"/>
    <w:rsid w:val="00384566"/>
    <w:rsid w:val="003C32EA"/>
    <w:rsid w:val="003D40EF"/>
    <w:rsid w:val="00420852"/>
    <w:rsid w:val="00480BD8"/>
    <w:rsid w:val="004C166B"/>
    <w:rsid w:val="004F0D8F"/>
    <w:rsid w:val="00511AC2"/>
    <w:rsid w:val="005522E9"/>
    <w:rsid w:val="0056720F"/>
    <w:rsid w:val="00593D1A"/>
    <w:rsid w:val="005A75BD"/>
    <w:rsid w:val="005F73A0"/>
    <w:rsid w:val="006027EA"/>
    <w:rsid w:val="0062099D"/>
    <w:rsid w:val="006347B2"/>
    <w:rsid w:val="00652760"/>
    <w:rsid w:val="00657C23"/>
    <w:rsid w:val="00667AAD"/>
    <w:rsid w:val="00670CDD"/>
    <w:rsid w:val="006D59C2"/>
    <w:rsid w:val="006E47AB"/>
    <w:rsid w:val="006E5AFF"/>
    <w:rsid w:val="006F2913"/>
    <w:rsid w:val="00701C62"/>
    <w:rsid w:val="007331C7"/>
    <w:rsid w:val="00747699"/>
    <w:rsid w:val="007C0300"/>
    <w:rsid w:val="007C5279"/>
    <w:rsid w:val="0083159F"/>
    <w:rsid w:val="00837532"/>
    <w:rsid w:val="0083760D"/>
    <w:rsid w:val="008407A9"/>
    <w:rsid w:val="00842157"/>
    <w:rsid w:val="00845167"/>
    <w:rsid w:val="008547A2"/>
    <w:rsid w:val="00864F15"/>
    <w:rsid w:val="008774BB"/>
    <w:rsid w:val="008A13B3"/>
    <w:rsid w:val="008C60E3"/>
    <w:rsid w:val="008C6E9B"/>
    <w:rsid w:val="008D54B7"/>
    <w:rsid w:val="00905509"/>
    <w:rsid w:val="00906A1C"/>
    <w:rsid w:val="00911472"/>
    <w:rsid w:val="0091376A"/>
    <w:rsid w:val="00916CA1"/>
    <w:rsid w:val="00930B33"/>
    <w:rsid w:val="009A6DEC"/>
    <w:rsid w:val="009B4830"/>
    <w:rsid w:val="00A15746"/>
    <w:rsid w:val="00A170C2"/>
    <w:rsid w:val="00A47E52"/>
    <w:rsid w:val="00A814FF"/>
    <w:rsid w:val="00A94DA0"/>
    <w:rsid w:val="00B7383C"/>
    <w:rsid w:val="00B7462A"/>
    <w:rsid w:val="00BD22E5"/>
    <w:rsid w:val="00BD438A"/>
    <w:rsid w:val="00BE616E"/>
    <w:rsid w:val="00C06DE5"/>
    <w:rsid w:val="00CD7175"/>
    <w:rsid w:val="00D57877"/>
    <w:rsid w:val="00D619BD"/>
    <w:rsid w:val="00DB6711"/>
    <w:rsid w:val="00DE1386"/>
    <w:rsid w:val="00DF1E02"/>
    <w:rsid w:val="00DF7613"/>
    <w:rsid w:val="00EE159A"/>
    <w:rsid w:val="00EF1398"/>
    <w:rsid w:val="00F116D1"/>
    <w:rsid w:val="00F67758"/>
    <w:rsid w:val="00FA000F"/>
    <w:rsid w:val="00FB3526"/>
    <w:rsid w:val="00FF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838E"/>
  <w15:docId w15:val="{4CD2CF5B-BB7D-4C4D-8983-B73037FDA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70C2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6E5A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3674C1"/>
    <w:pPr>
      <w:spacing w:beforeAutospacing="1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uiPriority w:val="20"/>
    <w:qFormat/>
    <w:rsid w:val="003674C1"/>
    <w:rPr>
      <w:i/>
      <w:iCs/>
    </w:rPr>
  </w:style>
  <w:style w:type="character" w:customStyle="1" w:styleId="apple-converted-space">
    <w:name w:val="apple-converted-space"/>
    <w:basedOn w:val="Domylnaczcionkaakapitu"/>
    <w:qFormat/>
    <w:rsid w:val="003674C1"/>
  </w:style>
  <w:style w:type="character" w:customStyle="1" w:styleId="InternetLink">
    <w:name w:val="Internet Link"/>
    <w:basedOn w:val="Domylnaczcionkaakapitu"/>
    <w:uiPriority w:val="99"/>
    <w:unhideWhenUsed/>
    <w:rsid w:val="003674C1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3674C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4D5CC8"/>
    <w:rPr>
      <w:b/>
      <w:bCs/>
    </w:rPr>
  </w:style>
  <w:style w:type="character" w:customStyle="1" w:styleId="ListLabel1">
    <w:name w:val="ListLabel 1"/>
    <w:qFormat/>
    <w:rsid w:val="00A170C2"/>
    <w:rPr>
      <w:sz w:val="20"/>
    </w:rPr>
  </w:style>
  <w:style w:type="character" w:customStyle="1" w:styleId="ListLabel2">
    <w:name w:val="ListLabel 2"/>
    <w:qFormat/>
    <w:rsid w:val="00A170C2"/>
    <w:rPr>
      <w:rFonts w:eastAsia="Times New Roman" w:cs="Arial"/>
    </w:rPr>
  </w:style>
  <w:style w:type="character" w:customStyle="1" w:styleId="ListLabel3">
    <w:name w:val="ListLabel 3"/>
    <w:qFormat/>
    <w:rsid w:val="00A170C2"/>
    <w:rPr>
      <w:sz w:val="20"/>
    </w:rPr>
  </w:style>
  <w:style w:type="character" w:customStyle="1" w:styleId="ListLabel4">
    <w:name w:val="ListLabel 4"/>
    <w:qFormat/>
    <w:rsid w:val="00A170C2"/>
    <w:rPr>
      <w:sz w:val="20"/>
    </w:rPr>
  </w:style>
  <w:style w:type="character" w:customStyle="1" w:styleId="ListLabel5">
    <w:name w:val="ListLabel 5"/>
    <w:qFormat/>
    <w:rsid w:val="00A170C2"/>
    <w:rPr>
      <w:sz w:val="20"/>
    </w:rPr>
  </w:style>
  <w:style w:type="character" w:customStyle="1" w:styleId="ListLabel6">
    <w:name w:val="ListLabel 6"/>
    <w:qFormat/>
    <w:rsid w:val="00A170C2"/>
    <w:rPr>
      <w:sz w:val="20"/>
    </w:rPr>
  </w:style>
  <w:style w:type="character" w:customStyle="1" w:styleId="ListLabel7">
    <w:name w:val="ListLabel 7"/>
    <w:qFormat/>
    <w:rsid w:val="00A170C2"/>
    <w:rPr>
      <w:sz w:val="22"/>
      <w:szCs w:val="22"/>
    </w:rPr>
  </w:style>
  <w:style w:type="character" w:customStyle="1" w:styleId="ListLabel8">
    <w:name w:val="ListLabel 8"/>
    <w:qFormat/>
    <w:rsid w:val="00A170C2"/>
    <w:rPr>
      <w:sz w:val="22"/>
      <w:szCs w:val="22"/>
    </w:rPr>
  </w:style>
  <w:style w:type="character" w:customStyle="1" w:styleId="ListLabel9">
    <w:name w:val="ListLabel 9"/>
    <w:qFormat/>
    <w:rsid w:val="00A170C2"/>
    <w:rPr>
      <w:sz w:val="22"/>
      <w:szCs w:val="22"/>
    </w:rPr>
  </w:style>
  <w:style w:type="character" w:customStyle="1" w:styleId="ListLabel10">
    <w:name w:val="ListLabel 10"/>
    <w:qFormat/>
    <w:rsid w:val="00A170C2"/>
    <w:rPr>
      <w:sz w:val="20"/>
    </w:rPr>
  </w:style>
  <w:style w:type="character" w:customStyle="1" w:styleId="ListLabel11">
    <w:name w:val="ListLabel 11"/>
    <w:qFormat/>
    <w:rsid w:val="00A170C2"/>
    <w:rPr>
      <w:sz w:val="20"/>
    </w:rPr>
  </w:style>
  <w:style w:type="character" w:customStyle="1" w:styleId="ListLabel12">
    <w:name w:val="ListLabel 12"/>
    <w:qFormat/>
    <w:rsid w:val="00A170C2"/>
    <w:rPr>
      <w:sz w:val="20"/>
    </w:rPr>
  </w:style>
  <w:style w:type="character" w:customStyle="1" w:styleId="ListLabel13">
    <w:name w:val="ListLabel 13"/>
    <w:qFormat/>
    <w:rsid w:val="00A170C2"/>
    <w:rPr>
      <w:sz w:val="20"/>
    </w:rPr>
  </w:style>
  <w:style w:type="character" w:customStyle="1" w:styleId="ListLabel14">
    <w:name w:val="ListLabel 14"/>
    <w:qFormat/>
    <w:rsid w:val="00A170C2"/>
    <w:rPr>
      <w:sz w:val="20"/>
    </w:rPr>
  </w:style>
  <w:style w:type="character" w:customStyle="1" w:styleId="ListLabel15">
    <w:name w:val="ListLabel 15"/>
    <w:qFormat/>
    <w:rsid w:val="00A170C2"/>
    <w:rPr>
      <w:sz w:val="20"/>
    </w:rPr>
  </w:style>
  <w:style w:type="character" w:customStyle="1" w:styleId="ListLabel16">
    <w:name w:val="ListLabel 16"/>
    <w:qFormat/>
    <w:rsid w:val="00A170C2"/>
    <w:rPr>
      <w:sz w:val="20"/>
    </w:rPr>
  </w:style>
  <w:style w:type="character" w:customStyle="1" w:styleId="ListLabel17">
    <w:name w:val="ListLabel 17"/>
    <w:qFormat/>
    <w:rsid w:val="00A170C2"/>
    <w:rPr>
      <w:sz w:val="20"/>
    </w:rPr>
  </w:style>
  <w:style w:type="character" w:customStyle="1" w:styleId="ListLabel18">
    <w:name w:val="ListLabel 18"/>
    <w:qFormat/>
    <w:rsid w:val="00A170C2"/>
    <w:rPr>
      <w:sz w:val="20"/>
    </w:rPr>
  </w:style>
  <w:style w:type="paragraph" w:customStyle="1" w:styleId="Heading">
    <w:name w:val="Heading"/>
    <w:basedOn w:val="Normalny"/>
    <w:next w:val="Tekstpodstawowy"/>
    <w:qFormat/>
    <w:rsid w:val="00A170C2"/>
    <w:pPr>
      <w:keepNext/>
      <w:spacing w:before="240" w:after="120"/>
    </w:pPr>
    <w:rPr>
      <w:rFonts w:ascii="Liberation Sans" w:eastAsia="Tahoma" w:hAnsi="Liberation Sans" w:cs="FreeSans"/>
      <w:sz w:val="28"/>
      <w:szCs w:val="28"/>
    </w:rPr>
  </w:style>
  <w:style w:type="paragraph" w:styleId="Tekstpodstawowy">
    <w:name w:val="Body Text"/>
    <w:basedOn w:val="Normalny"/>
    <w:rsid w:val="00A170C2"/>
    <w:pPr>
      <w:spacing w:after="140" w:line="288" w:lineRule="auto"/>
    </w:pPr>
  </w:style>
  <w:style w:type="paragraph" w:styleId="Lista">
    <w:name w:val="List"/>
    <w:basedOn w:val="Tekstpodstawowy"/>
    <w:rsid w:val="00A170C2"/>
    <w:rPr>
      <w:rFonts w:cs="FreeSans"/>
    </w:rPr>
  </w:style>
  <w:style w:type="paragraph" w:styleId="Legenda">
    <w:name w:val="caption"/>
    <w:basedOn w:val="Normalny"/>
    <w:qFormat/>
    <w:rsid w:val="00A170C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A170C2"/>
    <w:pPr>
      <w:suppressLineNumbers/>
    </w:pPr>
    <w:rPr>
      <w:rFonts w:cs="FreeSans"/>
    </w:rPr>
  </w:style>
  <w:style w:type="paragraph" w:styleId="NormalnyWeb">
    <w:name w:val="Normal (Web)"/>
    <w:basedOn w:val="Normalny"/>
    <w:uiPriority w:val="99"/>
    <w:semiHidden/>
    <w:unhideWhenUsed/>
    <w:qFormat/>
    <w:rsid w:val="003674C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674C1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70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70C2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70C2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16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4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A0"/>
  </w:style>
  <w:style w:type="paragraph" w:styleId="Stopka">
    <w:name w:val="footer"/>
    <w:basedOn w:val="Normalny"/>
    <w:link w:val="StopkaZnak"/>
    <w:uiPriority w:val="99"/>
    <w:unhideWhenUsed/>
    <w:rsid w:val="00A94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A0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7129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712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72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720F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E5AF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D40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25F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825F0"/>
  </w:style>
  <w:style w:type="character" w:styleId="UyteHipercze">
    <w:name w:val="FollowedHyperlink"/>
    <w:basedOn w:val="Domylnaczcionkaakapitu"/>
    <w:uiPriority w:val="99"/>
    <w:semiHidden/>
    <w:unhideWhenUsed/>
    <w:rsid w:val="00916CA1"/>
    <w:rPr>
      <w:color w:val="954F72" w:themeColor="followed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F1E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9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3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openstax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privacy/explan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legal/FB_Work_Privac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1FB5F-331F-7540-A83C-07B07ED8B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1772</Words>
  <Characters>10632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Urszula Adamowicz</dc:creator>
  <cp:lastModifiedBy>Paulina Szczucińska</cp:lastModifiedBy>
  <cp:revision>7</cp:revision>
  <cp:lastPrinted>2019-01-14T14:49:00Z</cp:lastPrinted>
  <dcterms:created xsi:type="dcterms:W3CDTF">2018-12-31T09:59:00Z</dcterms:created>
  <dcterms:modified xsi:type="dcterms:W3CDTF">2019-01-14T14:51:00Z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